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D0A75" w14:textId="0253DC50" w:rsidR="00B977ED" w:rsidRPr="00B26A8B" w:rsidRDefault="00C70779" w:rsidP="00BD4486">
      <w:pPr>
        <w:pStyle w:val="Titolo2"/>
        <w:tabs>
          <w:tab w:val="left" w:pos="6096"/>
        </w:tabs>
        <w:ind w:right="-29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5F06F0FC" wp14:editId="4B28607D">
                <wp:simplePos x="0" y="0"/>
                <wp:positionH relativeFrom="page">
                  <wp:posOffset>5008245</wp:posOffset>
                </wp:positionH>
                <wp:positionV relativeFrom="page">
                  <wp:posOffset>393700</wp:posOffset>
                </wp:positionV>
                <wp:extent cx="2285365" cy="818515"/>
                <wp:effectExtent l="0" t="0" r="0" b="0"/>
                <wp:wrapNone/>
                <wp:docPr id="4" name="Grup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5365" cy="818515"/>
                          <a:chOff x="8117" y="460"/>
                          <a:chExt cx="3599" cy="128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17" y="460"/>
                            <a:ext cx="3523" cy="126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0171" y="1687"/>
                            <a:ext cx="1545" cy="0"/>
                          </a:xfrm>
                          <a:prstGeom prst="line">
                            <a:avLst/>
                          </a:prstGeom>
                          <a:noFill/>
                          <a:ln w="79197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6407ED7C" id="Gruppo 11" o:spid="_x0000_s1026" style="position:absolute;margin-left:394.35pt;margin-top:31pt;width:179.95pt;height:64.45pt;z-index:-251658240;mso-position-horizontal-relative:page;mso-position-vertical-relative:page" coordorigin="8117,460" coordsize="3599,12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8117;top:460;width:3523;height:1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">
                  <v:imagedata r:id="rId9" o:title=""/>
                </v:shape>
                <v:line id="Line 6" o:spid="_x0000_s1028" style="position:absolute;visibility:visible;mso-wrap-style:square" from="10171,1687" to="11716,1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" strokecolor="white" strokeweight="2.19992mm"/>
                <w10:wrap anchorx="page" anchory="page"/>
              </v:group>
            </w:pict>
          </mc:Fallback>
        </mc:AlternateContent>
      </w:r>
      <w:r w:rsidR="00BD224E" w:rsidRPr="00B26A8B">
        <w:rPr>
          <w:rFonts w:ascii="Arial" w:hAnsi="Arial" w:cs="Arial"/>
          <w:sz w:val="20"/>
          <w:szCs w:val="20"/>
          <w:highlight w:val="yellow"/>
          <w:lang w:val="it-IT"/>
        </w:rPr>
        <w:t>[da compilare su carta intestata]</w:t>
      </w:r>
    </w:p>
    <w:p w14:paraId="4666EA45" w14:textId="77777777" w:rsidR="002F22E0" w:rsidRPr="00B26A8B" w:rsidRDefault="002F22E0" w:rsidP="008A0D89">
      <w:pPr>
        <w:pStyle w:val="Titolo2"/>
        <w:ind w:right="-896"/>
        <w:rPr>
          <w:rFonts w:ascii="Arial" w:hAnsi="Arial" w:cs="Arial"/>
          <w:sz w:val="20"/>
          <w:szCs w:val="20"/>
          <w:lang w:val="it-IT"/>
        </w:rPr>
      </w:pPr>
    </w:p>
    <w:p w14:paraId="753622A5" w14:textId="77777777" w:rsidR="00BD224E" w:rsidRPr="00B26A8B" w:rsidRDefault="00BD224E" w:rsidP="00BD224E">
      <w:pPr>
        <w:jc w:val="right"/>
        <w:rPr>
          <w:rFonts w:ascii="Arial" w:hAnsi="Arial" w:cs="Arial"/>
          <w:sz w:val="20"/>
          <w:szCs w:val="20"/>
          <w:lang w:eastAsia="x-none"/>
        </w:rPr>
      </w:pPr>
      <w:r w:rsidRPr="00B26A8B">
        <w:rPr>
          <w:rFonts w:ascii="Arial" w:hAnsi="Arial" w:cs="Arial"/>
          <w:sz w:val="20"/>
          <w:szCs w:val="20"/>
          <w:lang w:eastAsia="x-none"/>
        </w:rPr>
        <w:t xml:space="preserve">Spett.le </w:t>
      </w:r>
    </w:p>
    <w:p w14:paraId="56645900" w14:textId="77777777" w:rsidR="00BD4486" w:rsidRDefault="00BD224E" w:rsidP="00C12ACF">
      <w:pPr>
        <w:jc w:val="right"/>
        <w:rPr>
          <w:rFonts w:ascii="Arial" w:hAnsi="Arial" w:cs="Arial"/>
          <w:sz w:val="20"/>
          <w:szCs w:val="20"/>
          <w:lang w:eastAsia="x-none"/>
        </w:rPr>
      </w:pPr>
      <w:r w:rsidRPr="00B26A8B">
        <w:rPr>
          <w:rFonts w:ascii="Arial" w:hAnsi="Arial" w:cs="Arial"/>
          <w:b/>
          <w:bCs/>
          <w:sz w:val="20"/>
          <w:szCs w:val="20"/>
          <w:lang w:eastAsia="x-none"/>
        </w:rPr>
        <w:t>Euregio plus SGR S.p.A</w:t>
      </w:r>
      <w:r w:rsidRPr="00B26A8B">
        <w:rPr>
          <w:rFonts w:ascii="Arial" w:hAnsi="Arial" w:cs="Arial"/>
          <w:sz w:val="20"/>
          <w:szCs w:val="20"/>
          <w:lang w:eastAsia="x-none"/>
        </w:rPr>
        <w:t>.</w:t>
      </w:r>
    </w:p>
    <w:p w14:paraId="38DC1305" w14:textId="5FD3AB6D" w:rsidR="00BD224E" w:rsidRPr="00B26A8B" w:rsidRDefault="00BD224E" w:rsidP="00C12ACF">
      <w:pPr>
        <w:jc w:val="right"/>
        <w:rPr>
          <w:rFonts w:ascii="Arial" w:hAnsi="Arial" w:cs="Arial"/>
          <w:sz w:val="20"/>
          <w:szCs w:val="20"/>
          <w:lang w:eastAsia="x-none"/>
        </w:rPr>
      </w:pPr>
      <w:r w:rsidRPr="00B26A8B">
        <w:rPr>
          <w:rFonts w:ascii="Arial" w:hAnsi="Arial" w:cs="Arial"/>
          <w:sz w:val="20"/>
          <w:szCs w:val="20"/>
          <w:lang w:eastAsia="x-none"/>
        </w:rPr>
        <w:t xml:space="preserve"> </w:t>
      </w:r>
    </w:p>
    <w:p w14:paraId="6DD2830D" w14:textId="77777777" w:rsidR="002F22E0" w:rsidRPr="00B26A8B" w:rsidRDefault="002F22E0" w:rsidP="008A0D89">
      <w:pPr>
        <w:pStyle w:val="Titolo2"/>
        <w:ind w:right="-896"/>
        <w:rPr>
          <w:rFonts w:ascii="Arial" w:hAnsi="Arial" w:cs="Arial"/>
          <w:sz w:val="20"/>
          <w:szCs w:val="20"/>
          <w:lang w:val="it-IT"/>
        </w:rPr>
      </w:pPr>
    </w:p>
    <w:p w14:paraId="3FFA7A91" w14:textId="404CCC53" w:rsidR="00205424" w:rsidRPr="00B26A8B" w:rsidRDefault="002F22E0" w:rsidP="00C12ACF">
      <w:pPr>
        <w:pStyle w:val="Titolo2"/>
        <w:ind w:right="-896" w:hanging="284"/>
        <w:rPr>
          <w:rFonts w:ascii="Arial" w:hAnsi="Arial" w:cs="Arial"/>
          <w:sz w:val="20"/>
          <w:szCs w:val="20"/>
        </w:rPr>
      </w:pPr>
      <w:r w:rsidRPr="00B26A8B">
        <w:rPr>
          <w:rFonts w:ascii="Arial" w:hAnsi="Arial" w:cs="Arial"/>
          <w:sz w:val="20"/>
          <w:szCs w:val="20"/>
          <w:lang w:val="it-IT"/>
        </w:rPr>
        <w:t xml:space="preserve">Allegato 1 </w:t>
      </w:r>
      <w:r w:rsidR="00FF6FCB" w:rsidRPr="00B26A8B">
        <w:rPr>
          <w:rFonts w:ascii="Arial" w:hAnsi="Arial" w:cs="Arial"/>
          <w:sz w:val="20"/>
          <w:szCs w:val="20"/>
          <w:lang w:val="it-IT"/>
        </w:rPr>
        <w:t>–</w:t>
      </w:r>
      <w:r w:rsidRPr="00B26A8B">
        <w:rPr>
          <w:rFonts w:ascii="Arial" w:hAnsi="Arial" w:cs="Arial"/>
          <w:sz w:val="20"/>
          <w:szCs w:val="20"/>
          <w:lang w:val="it-IT"/>
        </w:rPr>
        <w:t xml:space="preserve"> </w:t>
      </w:r>
      <w:r w:rsidR="00847144" w:rsidRPr="00B26A8B">
        <w:rPr>
          <w:rFonts w:ascii="Arial" w:hAnsi="Arial" w:cs="Arial"/>
          <w:sz w:val="20"/>
          <w:szCs w:val="20"/>
          <w:lang w:val="it-IT"/>
        </w:rPr>
        <w:t>ISTANZA DI MANIFESTAZIONE INTERESSE CON DICHIARAZIONI ALLEGATE</w:t>
      </w:r>
      <w:r w:rsidR="003E11F0">
        <w:rPr>
          <w:rStyle w:val="Rimandonotaapidipagina"/>
          <w:rFonts w:ascii="Arial" w:hAnsi="Arial"/>
          <w:sz w:val="20"/>
          <w:szCs w:val="20"/>
          <w:lang w:val="it-IT"/>
        </w:rPr>
        <w:footnoteReference w:id="1"/>
      </w:r>
      <w:r w:rsidR="00847144" w:rsidRPr="00B26A8B">
        <w:rPr>
          <w:rFonts w:ascii="Arial" w:hAnsi="Arial" w:cs="Arial"/>
          <w:sz w:val="20"/>
          <w:szCs w:val="20"/>
          <w:lang w:val="it-IT"/>
        </w:rPr>
        <w:t>.</w:t>
      </w:r>
    </w:p>
    <w:p w14:paraId="073CD56F" w14:textId="77777777" w:rsidR="001641CF" w:rsidRPr="00B26A8B" w:rsidRDefault="001641CF" w:rsidP="00C12ACF">
      <w:pPr>
        <w:jc w:val="center"/>
        <w:rPr>
          <w:rFonts w:ascii="Arial" w:hAnsi="Arial" w:cs="Arial"/>
          <w:bCs/>
          <w:i/>
          <w:sz w:val="20"/>
          <w:szCs w:val="20"/>
        </w:rPr>
      </w:pPr>
    </w:p>
    <w:p w14:paraId="43D4C51D" w14:textId="77777777" w:rsidR="00C55A69" w:rsidRPr="00B26A8B" w:rsidRDefault="00C55A69" w:rsidP="00C55A69">
      <w:pPr>
        <w:pStyle w:val="sche22"/>
        <w:ind w:right="-221"/>
        <w:jc w:val="both"/>
        <w:rPr>
          <w:rFonts w:ascii="Arial" w:hAnsi="Arial" w:cs="Arial"/>
          <w:bCs/>
          <w:lang w:val="it-IT"/>
        </w:rPr>
      </w:pPr>
    </w:p>
    <w:p w14:paraId="5E2CC323" w14:textId="77777777" w:rsidR="00F65A76" w:rsidRDefault="00F65A76" w:rsidP="00C12ACF">
      <w:pPr>
        <w:pStyle w:val="sche23"/>
        <w:ind w:right="-27"/>
        <w:jc w:val="both"/>
        <w:rPr>
          <w:rFonts w:ascii="Arial" w:hAnsi="Arial" w:cs="Arial"/>
          <w:b/>
          <w:lang w:val="it-IT"/>
        </w:rPr>
      </w:pPr>
    </w:p>
    <w:p w14:paraId="491BCFC4" w14:textId="255BF819" w:rsidR="00F741F5" w:rsidRPr="00B26A8B" w:rsidRDefault="00BD224E" w:rsidP="00C12ACF">
      <w:pPr>
        <w:pStyle w:val="sche23"/>
        <w:ind w:right="-27"/>
        <w:jc w:val="both"/>
        <w:rPr>
          <w:rFonts w:ascii="Arial" w:hAnsi="Arial" w:cs="Arial"/>
          <w:b/>
          <w:bCs/>
          <w:color w:val="000000"/>
          <w:lang w:val="it-IT"/>
        </w:rPr>
      </w:pPr>
      <w:r w:rsidRPr="00B26A8B">
        <w:rPr>
          <w:rFonts w:ascii="Arial" w:hAnsi="Arial" w:cs="Arial"/>
          <w:b/>
          <w:lang w:val="it-IT"/>
        </w:rPr>
        <w:t xml:space="preserve">OGGETTO: </w:t>
      </w:r>
      <w:r w:rsidR="00F55494">
        <w:rPr>
          <w:rFonts w:ascii="Arial" w:hAnsi="Arial" w:cs="Arial"/>
          <w:b/>
          <w:lang w:val="it-IT"/>
        </w:rPr>
        <w:t>Raccolta</w:t>
      </w:r>
      <w:r w:rsidR="00F55494" w:rsidRPr="00614D7E">
        <w:rPr>
          <w:rFonts w:ascii="Arial" w:hAnsi="Arial" w:cs="Arial"/>
          <w:b/>
          <w:lang w:val="it-IT"/>
        </w:rPr>
        <w:t xml:space="preserve"> </w:t>
      </w:r>
      <w:r w:rsidR="00614D7E" w:rsidRPr="00614D7E">
        <w:rPr>
          <w:rFonts w:ascii="Arial" w:hAnsi="Arial" w:cs="Arial"/>
          <w:b/>
          <w:lang w:val="it-IT"/>
        </w:rPr>
        <w:t xml:space="preserve">per l’individuazione di </w:t>
      </w:r>
      <w:r w:rsidR="00F55494">
        <w:rPr>
          <w:rFonts w:ascii="Arial" w:hAnsi="Arial" w:cs="Arial"/>
          <w:b/>
          <w:lang w:val="it-IT"/>
        </w:rPr>
        <w:t>un I</w:t>
      </w:r>
      <w:r w:rsidR="00614D7E" w:rsidRPr="00614D7E">
        <w:rPr>
          <w:rFonts w:ascii="Arial" w:hAnsi="Arial" w:cs="Arial"/>
          <w:b/>
          <w:lang w:val="it-IT"/>
        </w:rPr>
        <w:t xml:space="preserve">nvestitore </w:t>
      </w:r>
      <w:r w:rsidR="00F55494">
        <w:rPr>
          <w:rFonts w:ascii="Arial" w:hAnsi="Arial" w:cs="Arial"/>
          <w:b/>
          <w:lang w:val="it-IT"/>
        </w:rPr>
        <w:t>P</w:t>
      </w:r>
      <w:r w:rsidR="00614D7E" w:rsidRPr="00614D7E">
        <w:rPr>
          <w:rFonts w:ascii="Arial" w:hAnsi="Arial" w:cs="Arial"/>
          <w:b/>
          <w:lang w:val="it-IT"/>
        </w:rPr>
        <w:t>rofessionale interessato alla sottoscrizione di strumenti finanziari emessi da un istituendo FIA nel settore della riqualificazione urbana con particolare riferimento alle infrastrutture per gli anziani</w:t>
      </w:r>
    </w:p>
    <w:p w14:paraId="4AFE7F09" w14:textId="77777777" w:rsidR="00B004B5" w:rsidRPr="00B26A8B" w:rsidRDefault="00B004B5" w:rsidP="00C12ACF">
      <w:pPr>
        <w:ind w:right="-877"/>
        <w:jc w:val="both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Y="-69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F55494" w:rsidRPr="00B26A8B" w14:paraId="3913F26B" w14:textId="77777777" w:rsidTr="00F55494">
        <w:trPr>
          <w:trHeight w:val="448"/>
        </w:trPr>
        <w:tc>
          <w:tcPr>
            <w:tcW w:w="9634" w:type="dxa"/>
          </w:tcPr>
          <w:p w14:paraId="08697812" w14:textId="77777777" w:rsidR="00F55494" w:rsidRPr="00B26A8B" w:rsidRDefault="00F55494" w:rsidP="00F55494">
            <w:pPr>
              <w:pStyle w:val="sche22"/>
              <w:jc w:val="both"/>
              <w:rPr>
                <w:rFonts w:ascii="Arial" w:hAnsi="Arial" w:cs="Arial"/>
                <w:b/>
                <w:lang w:val="it-IT"/>
              </w:rPr>
            </w:pPr>
            <w:r w:rsidRPr="00B26A8B">
              <w:rPr>
                <w:rFonts w:ascii="Arial" w:hAnsi="Arial" w:cs="Arial"/>
                <w:b/>
                <w:lang w:val="it-IT"/>
              </w:rPr>
              <w:t xml:space="preserve">SEZIONE A) </w:t>
            </w:r>
          </w:p>
          <w:p w14:paraId="512FFD44" w14:textId="77777777" w:rsidR="00F55494" w:rsidRPr="00B26A8B" w:rsidRDefault="00F55494" w:rsidP="00F55494">
            <w:pPr>
              <w:pStyle w:val="sche22"/>
              <w:jc w:val="both"/>
              <w:rPr>
                <w:rFonts w:ascii="Arial" w:hAnsi="Arial" w:cs="Arial"/>
                <w:lang w:val="it-IT"/>
              </w:rPr>
            </w:pPr>
          </w:p>
        </w:tc>
      </w:tr>
    </w:tbl>
    <w:p w14:paraId="205C62EC" w14:textId="4AA589D2" w:rsidR="00205424" w:rsidRPr="00B26A8B" w:rsidRDefault="00BD224E" w:rsidP="00C12ACF">
      <w:pPr>
        <w:spacing w:after="20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B26A8B">
        <w:rPr>
          <w:rFonts w:ascii="Arial" w:hAnsi="Arial" w:cs="Arial"/>
          <w:bCs/>
          <w:sz w:val="20"/>
          <w:szCs w:val="20"/>
          <w:lang w:eastAsia="en-US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capitale sociale Euro _______ (________), iscritta al Registro delle Imprese di ___ al n. ___, codice fiscale n. __________________ e partita IVA n. ___________________ (di seguito denominata “</w:t>
      </w:r>
      <w:r w:rsidRPr="00B26A8B">
        <w:rPr>
          <w:rFonts w:ascii="Arial" w:hAnsi="Arial" w:cs="Arial"/>
          <w:b/>
          <w:sz w:val="20"/>
          <w:szCs w:val="20"/>
          <w:lang w:eastAsia="en-US"/>
        </w:rPr>
        <w:t>Società</w:t>
      </w:r>
      <w:r w:rsidRPr="00B26A8B">
        <w:rPr>
          <w:rFonts w:ascii="Arial" w:hAnsi="Arial" w:cs="Arial"/>
          <w:bCs/>
          <w:sz w:val="20"/>
          <w:szCs w:val="20"/>
          <w:lang w:eastAsia="en-US"/>
        </w:rPr>
        <w:t xml:space="preserve">”),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</w:t>
      </w:r>
      <w:r w:rsidR="004633FE" w:rsidRPr="00B26A8B">
        <w:rPr>
          <w:rFonts w:ascii="Arial" w:hAnsi="Arial" w:cs="Arial"/>
          <w:bCs/>
          <w:sz w:val="20"/>
          <w:szCs w:val="20"/>
          <w:lang w:eastAsia="en-US"/>
        </w:rPr>
        <w:t>Società</w:t>
      </w:r>
      <w:r w:rsidRPr="00B26A8B">
        <w:rPr>
          <w:rFonts w:ascii="Arial" w:hAnsi="Arial" w:cs="Arial"/>
          <w:bCs/>
          <w:sz w:val="20"/>
          <w:szCs w:val="20"/>
          <w:lang w:eastAsia="en-US"/>
        </w:rPr>
        <w:t xml:space="preserve"> decadrà dai benefici per i quali la stessa è rilasciata,</w:t>
      </w:r>
      <w:r w:rsidRPr="00B26A8B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</w:p>
    <w:p w14:paraId="5DD39029" w14:textId="605D9615" w:rsidR="00C55A69" w:rsidRPr="00B26A8B" w:rsidRDefault="00FF2085" w:rsidP="00CD1912">
      <w:pPr>
        <w:pStyle w:val="sche3"/>
        <w:spacing w:after="200" w:line="360" w:lineRule="auto"/>
        <w:ind w:right="-896"/>
        <w:jc w:val="center"/>
        <w:rPr>
          <w:rFonts w:ascii="Arial" w:hAnsi="Arial" w:cs="Arial"/>
          <w:b/>
          <w:lang w:val="it-IT"/>
        </w:rPr>
      </w:pPr>
      <w:r w:rsidRPr="00B26A8B">
        <w:rPr>
          <w:rFonts w:ascii="Arial" w:hAnsi="Arial" w:cs="Arial"/>
          <w:b/>
          <w:lang w:val="it-IT"/>
        </w:rPr>
        <w:t>MANIFESTA</w:t>
      </w:r>
    </w:p>
    <w:p w14:paraId="184E5CD3" w14:textId="77777777" w:rsidR="008849AC" w:rsidRPr="00B26A8B" w:rsidRDefault="00FF2085" w:rsidP="00CD1912">
      <w:pPr>
        <w:pStyle w:val="sche3"/>
        <w:spacing w:after="200" w:line="360" w:lineRule="auto"/>
        <w:ind w:right="-896"/>
        <w:rPr>
          <w:rFonts w:ascii="Arial" w:hAnsi="Arial" w:cs="Arial"/>
          <w:bCs/>
          <w:lang w:val="it-IT"/>
        </w:rPr>
      </w:pPr>
      <w:r w:rsidRPr="00B26A8B">
        <w:rPr>
          <w:rFonts w:ascii="Arial" w:hAnsi="Arial" w:cs="Arial"/>
          <w:bCs/>
          <w:lang w:val="it-IT"/>
        </w:rPr>
        <w:t>il p</w:t>
      </w:r>
      <w:r w:rsidR="00265678" w:rsidRPr="00B26A8B">
        <w:rPr>
          <w:rFonts w:ascii="Arial" w:hAnsi="Arial" w:cs="Arial"/>
          <w:bCs/>
          <w:lang w:val="it-IT"/>
        </w:rPr>
        <w:t xml:space="preserve">roprio interesse </w:t>
      </w:r>
      <w:r w:rsidR="00C55A69" w:rsidRPr="00B26A8B">
        <w:rPr>
          <w:rFonts w:ascii="Arial" w:hAnsi="Arial" w:cs="Arial"/>
          <w:bCs/>
          <w:lang w:val="it-IT"/>
        </w:rPr>
        <w:t>in relazione all’Avviso in oggetto</w:t>
      </w:r>
      <w:r w:rsidR="008849AC" w:rsidRPr="00B26A8B">
        <w:rPr>
          <w:rFonts w:ascii="Arial" w:hAnsi="Arial" w:cs="Arial"/>
          <w:bCs/>
          <w:lang w:val="it-IT"/>
        </w:rPr>
        <w:t xml:space="preserve">. </w:t>
      </w:r>
    </w:p>
    <w:p w14:paraId="2D8E638E" w14:textId="54498AB5" w:rsidR="00C12ACF" w:rsidRPr="00B26A8B" w:rsidRDefault="004633FE" w:rsidP="00445CF0">
      <w:pPr>
        <w:pStyle w:val="sche3"/>
        <w:spacing w:after="200" w:line="360" w:lineRule="auto"/>
        <w:ind w:right="-896"/>
        <w:rPr>
          <w:rFonts w:ascii="Arial" w:hAnsi="Arial" w:cs="Arial"/>
          <w:bCs/>
          <w:lang w:val="it-IT"/>
        </w:rPr>
      </w:pPr>
      <w:r w:rsidRPr="00B26A8B">
        <w:rPr>
          <w:rFonts w:ascii="Arial" w:hAnsi="Arial" w:cs="Arial"/>
          <w:bCs/>
          <w:lang w:val="it-IT"/>
        </w:rPr>
        <w:t>Luogo e d</w:t>
      </w:r>
      <w:r w:rsidR="00205424" w:rsidRPr="00B26A8B">
        <w:rPr>
          <w:rFonts w:ascii="Arial" w:hAnsi="Arial" w:cs="Arial"/>
          <w:bCs/>
          <w:lang w:val="it-IT"/>
        </w:rPr>
        <w:t>ata______________</w:t>
      </w:r>
    </w:p>
    <w:tbl>
      <w:tblPr>
        <w:tblpPr w:leftFromText="141" w:rightFromText="141" w:vertAnchor="text" w:tblpX="56" w:tblpY="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</w:tblGrid>
      <w:tr w:rsidR="00FB4535" w:rsidRPr="00B26A8B" w14:paraId="2B988FDA" w14:textId="77777777" w:rsidTr="003E49E7">
        <w:trPr>
          <w:trHeight w:val="983"/>
        </w:trPr>
        <w:tc>
          <w:tcPr>
            <w:tcW w:w="8784" w:type="dxa"/>
          </w:tcPr>
          <w:p w14:paraId="4A8E0B76" w14:textId="7D6E1A54" w:rsidR="00BD774D" w:rsidRPr="00B26A8B" w:rsidRDefault="00FB4535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i/>
                <w:iCs/>
                <w:lang w:val="it-IT"/>
              </w:rPr>
            </w:pPr>
            <w:r w:rsidRPr="00B26A8B">
              <w:rPr>
                <w:rFonts w:ascii="Arial" w:hAnsi="Arial" w:cs="Arial"/>
                <w:b/>
                <w:bCs/>
                <w:lang w:val="it-IT"/>
              </w:rPr>
              <w:t xml:space="preserve">Firma </w:t>
            </w:r>
            <w:r w:rsidR="00C12ACF" w:rsidRPr="00B26A8B">
              <w:rPr>
                <w:rFonts w:ascii="Arial" w:hAnsi="Arial" w:cs="Arial"/>
                <w:b/>
                <w:bCs/>
                <w:lang w:val="it-IT"/>
              </w:rPr>
              <w:t xml:space="preserve">del legale rappresentante </w:t>
            </w:r>
          </w:p>
          <w:p w14:paraId="465A95A5" w14:textId="77777777" w:rsidR="00367640" w:rsidRPr="00B26A8B" w:rsidRDefault="00367640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</w:p>
          <w:p w14:paraId="1C2BA460" w14:textId="77777777" w:rsidR="00367640" w:rsidRPr="00B26A8B" w:rsidRDefault="00367640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</w:p>
          <w:p w14:paraId="514DAAA6" w14:textId="77777777" w:rsidR="00FB4535" w:rsidRPr="00B26A8B" w:rsidRDefault="0031524C" w:rsidP="00BD774D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  <w:r w:rsidRPr="00B26A8B">
              <w:rPr>
                <w:rFonts w:ascii="Arial" w:hAnsi="Arial" w:cs="Arial"/>
                <w:b/>
                <w:bCs/>
                <w:lang w:val="it-IT"/>
              </w:rPr>
              <w:t>______________________</w:t>
            </w:r>
          </w:p>
        </w:tc>
      </w:tr>
    </w:tbl>
    <w:p w14:paraId="4309F5A7" w14:textId="77777777" w:rsidR="00FB4535" w:rsidRPr="00B26A8B" w:rsidRDefault="00FB4535">
      <w:pPr>
        <w:pStyle w:val="sche3"/>
        <w:ind w:right="-896"/>
        <w:rPr>
          <w:rFonts w:ascii="Arial" w:hAnsi="Arial" w:cs="Arial"/>
          <w:bCs/>
          <w:lang w:val="it-IT"/>
        </w:rPr>
      </w:pPr>
    </w:p>
    <w:p w14:paraId="7021CDF3" w14:textId="570D6D41" w:rsidR="00041806" w:rsidRDefault="00041806" w:rsidP="00041806">
      <w:pPr>
        <w:rPr>
          <w:rFonts w:ascii="Arial" w:hAnsi="Arial" w:cs="Arial"/>
          <w:sz w:val="20"/>
          <w:szCs w:val="20"/>
          <w:lang w:eastAsia="x-none"/>
        </w:rPr>
      </w:pPr>
    </w:p>
    <w:p w14:paraId="39254C8D" w14:textId="66F69350" w:rsidR="00F65A76" w:rsidRDefault="00F65A76" w:rsidP="00041806">
      <w:pPr>
        <w:rPr>
          <w:rFonts w:ascii="Arial" w:hAnsi="Arial" w:cs="Arial"/>
          <w:sz w:val="20"/>
          <w:szCs w:val="20"/>
          <w:lang w:eastAsia="x-none"/>
        </w:rPr>
      </w:pPr>
    </w:p>
    <w:p w14:paraId="1C7E58F4" w14:textId="05030251" w:rsidR="00F65A76" w:rsidRDefault="00F65A76" w:rsidP="00041806">
      <w:pPr>
        <w:rPr>
          <w:rFonts w:ascii="Arial" w:hAnsi="Arial" w:cs="Arial"/>
          <w:sz w:val="20"/>
          <w:szCs w:val="20"/>
          <w:lang w:eastAsia="x-none"/>
        </w:rPr>
      </w:pPr>
    </w:p>
    <w:p w14:paraId="5F7C7D7E" w14:textId="71006398" w:rsidR="00F65A76" w:rsidRDefault="00F65A76" w:rsidP="00041806">
      <w:pPr>
        <w:rPr>
          <w:rFonts w:ascii="Arial" w:hAnsi="Arial" w:cs="Arial"/>
          <w:sz w:val="20"/>
          <w:szCs w:val="20"/>
          <w:lang w:eastAsia="x-none"/>
        </w:rPr>
      </w:pPr>
    </w:p>
    <w:p w14:paraId="36F9A7B8" w14:textId="48F75010" w:rsidR="00F65A76" w:rsidRDefault="00F65A76" w:rsidP="00041806">
      <w:pPr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br w:type="page"/>
      </w:r>
    </w:p>
    <w:p w14:paraId="185F4E17" w14:textId="77777777" w:rsidR="00544948" w:rsidRPr="00B26A8B" w:rsidRDefault="00544948" w:rsidP="00BD4486">
      <w:pPr>
        <w:pStyle w:val="sche22"/>
        <w:ind w:right="-29"/>
        <w:jc w:val="both"/>
        <w:rPr>
          <w:rFonts w:ascii="Arial" w:hAnsi="Arial" w:cs="Arial"/>
          <w:bCs/>
          <w:lang w:val="it-IT"/>
        </w:rPr>
      </w:pPr>
      <w:bookmarkStart w:id="0" w:name="_Hlk151386463"/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205424" w:rsidRPr="00B26A8B" w14:paraId="715E9CFE" w14:textId="77777777" w:rsidTr="00BD4486">
        <w:trPr>
          <w:trHeight w:val="448"/>
        </w:trPr>
        <w:tc>
          <w:tcPr>
            <w:tcW w:w="9634" w:type="dxa"/>
          </w:tcPr>
          <w:p w14:paraId="1B438E6A" w14:textId="77777777" w:rsidR="00FF75C6" w:rsidRPr="00B26A8B" w:rsidRDefault="00265678" w:rsidP="00FF75C6">
            <w:pPr>
              <w:pStyle w:val="sche22"/>
              <w:jc w:val="both"/>
              <w:rPr>
                <w:rFonts w:ascii="Arial" w:hAnsi="Arial" w:cs="Arial"/>
                <w:b/>
                <w:lang w:val="it-IT"/>
              </w:rPr>
            </w:pPr>
            <w:bookmarkStart w:id="1" w:name="_Hlk151387163"/>
            <w:r w:rsidRPr="00B26A8B">
              <w:rPr>
                <w:rFonts w:ascii="Arial" w:hAnsi="Arial" w:cs="Arial"/>
                <w:b/>
                <w:lang w:val="it-IT"/>
              </w:rPr>
              <w:t xml:space="preserve">SEZIONE </w:t>
            </w:r>
            <w:r w:rsidR="00C55A69" w:rsidRPr="00B26A8B">
              <w:rPr>
                <w:rFonts w:ascii="Arial" w:hAnsi="Arial" w:cs="Arial"/>
                <w:b/>
                <w:lang w:val="it-IT"/>
              </w:rPr>
              <w:t>B</w:t>
            </w:r>
            <w:r w:rsidR="00205424" w:rsidRPr="00B26A8B">
              <w:rPr>
                <w:rFonts w:ascii="Arial" w:hAnsi="Arial" w:cs="Arial"/>
                <w:b/>
                <w:lang w:val="it-IT"/>
              </w:rPr>
              <w:t>)</w:t>
            </w:r>
            <w:r w:rsidR="00FB62BE" w:rsidRPr="00B26A8B">
              <w:rPr>
                <w:rFonts w:ascii="Arial" w:hAnsi="Arial" w:cs="Arial"/>
                <w:b/>
                <w:lang w:val="it-IT"/>
              </w:rPr>
              <w:t xml:space="preserve"> </w:t>
            </w:r>
          </w:p>
          <w:p w14:paraId="09BB4BFB" w14:textId="77777777" w:rsidR="00205424" w:rsidRPr="00B26A8B" w:rsidRDefault="00205424" w:rsidP="00BD774D">
            <w:pPr>
              <w:pStyle w:val="sche22"/>
              <w:jc w:val="both"/>
              <w:rPr>
                <w:rFonts w:ascii="Arial" w:hAnsi="Arial" w:cs="Arial"/>
                <w:lang w:val="it-IT"/>
              </w:rPr>
            </w:pPr>
          </w:p>
        </w:tc>
      </w:tr>
      <w:bookmarkEnd w:id="0"/>
      <w:bookmarkEnd w:id="1"/>
    </w:tbl>
    <w:p w14:paraId="55B9C10C" w14:textId="77777777" w:rsidR="00DB3CFC" w:rsidRPr="00B26A8B" w:rsidRDefault="00DB3CFC" w:rsidP="00C12ACF">
      <w:pPr>
        <w:ind w:right="-27"/>
        <w:jc w:val="center"/>
        <w:rPr>
          <w:rFonts w:ascii="Arial" w:hAnsi="Arial" w:cs="Arial"/>
          <w:b/>
          <w:i/>
          <w:sz w:val="20"/>
          <w:szCs w:val="20"/>
        </w:rPr>
      </w:pPr>
    </w:p>
    <w:p w14:paraId="0C9CD5FF" w14:textId="77777777" w:rsidR="00205424" w:rsidRPr="00B26A8B" w:rsidRDefault="00205424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Il sottoscritto ___________________________________________________________</w:t>
      </w:r>
      <w:r w:rsidR="00411EC7" w:rsidRPr="00B26A8B">
        <w:rPr>
          <w:rFonts w:ascii="Arial" w:hAnsi="Arial" w:cs="Arial"/>
          <w:bCs/>
          <w:sz w:val="20"/>
          <w:szCs w:val="20"/>
          <w:lang w:val="it-IT"/>
        </w:rPr>
        <w:t>___</w:t>
      </w:r>
      <w:r w:rsidRPr="00B26A8B">
        <w:rPr>
          <w:rFonts w:ascii="Arial" w:hAnsi="Arial" w:cs="Arial"/>
          <w:bCs/>
          <w:sz w:val="20"/>
          <w:szCs w:val="20"/>
        </w:rPr>
        <w:t>_,</w:t>
      </w:r>
    </w:p>
    <w:p w14:paraId="77CA5659" w14:textId="77777777" w:rsidR="00205424" w:rsidRPr="00B26A8B" w:rsidRDefault="00205424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B26A8B">
        <w:rPr>
          <w:rFonts w:ascii="Arial" w:hAnsi="Arial" w:cs="Arial"/>
          <w:bCs/>
          <w:sz w:val="20"/>
          <w:szCs w:val="20"/>
        </w:rPr>
        <w:t>nato a _________________________________________il_______________________,</w:t>
      </w:r>
      <w:r w:rsidR="007871F0" w:rsidRPr="00B26A8B">
        <w:rPr>
          <w:rFonts w:ascii="Arial" w:hAnsi="Arial" w:cs="Arial"/>
          <w:bCs/>
          <w:sz w:val="20"/>
          <w:szCs w:val="20"/>
          <w:lang w:val="it-IT"/>
        </w:rPr>
        <w:t xml:space="preserve"> codice fiscale ____________________________________, </w:t>
      </w:r>
      <w:r w:rsidRPr="00B26A8B">
        <w:rPr>
          <w:rFonts w:ascii="Arial" w:hAnsi="Arial" w:cs="Arial"/>
          <w:bCs/>
          <w:sz w:val="20"/>
          <w:szCs w:val="20"/>
        </w:rPr>
        <w:t xml:space="preserve">legale rappresentante </w:t>
      </w:r>
      <w:r w:rsidR="004633FE" w:rsidRPr="00B26A8B">
        <w:rPr>
          <w:rFonts w:ascii="Arial" w:hAnsi="Arial" w:cs="Arial"/>
          <w:bCs/>
          <w:sz w:val="20"/>
          <w:szCs w:val="20"/>
          <w:lang w:val="it-IT"/>
        </w:rPr>
        <w:t>della Società</w:t>
      </w:r>
      <w:r w:rsidRPr="00B26A8B">
        <w:rPr>
          <w:rFonts w:ascii="Arial" w:hAnsi="Arial" w:cs="Arial"/>
          <w:bCs/>
          <w:sz w:val="20"/>
          <w:szCs w:val="20"/>
        </w:rPr>
        <w:t>__________________________________</w:t>
      </w:r>
      <w:r w:rsidR="00411EC7" w:rsidRPr="00B26A8B">
        <w:rPr>
          <w:rFonts w:ascii="Arial" w:hAnsi="Arial" w:cs="Arial"/>
          <w:bCs/>
          <w:sz w:val="20"/>
          <w:szCs w:val="20"/>
          <w:lang w:val="it-IT"/>
        </w:rPr>
        <w:t>__</w:t>
      </w:r>
    </w:p>
    <w:p w14:paraId="285F95CF" w14:textId="77777777" w:rsidR="00205424" w:rsidRPr="00B26A8B" w:rsidRDefault="00205424" w:rsidP="00BD4486">
      <w:pPr>
        <w:pStyle w:val="sche3"/>
        <w:spacing w:line="288" w:lineRule="auto"/>
        <w:ind w:right="113"/>
        <w:rPr>
          <w:rFonts w:ascii="Arial" w:hAnsi="Arial" w:cs="Arial"/>
          <w:bCs/>
          <w:lang w:val="it-IT"/>
        </w:rPr>
      </w:pPr>
      <w:r w:rsidRPr="00B26A8B">
        <w:rPr>
          <w:rFonts w:ascii="Arial" w:hAnsi="Arial" w:cs="Arial"/>
          <w:bCs/>
          <w:lang w:val="it-IT"/>
        </w:rPr>
        <w:t>(</w:t>
      </w:r>
      <w:r w:rsidRPr="00B26A8B">
        <w:rPr>
          <w:rFonts w:ascii="Arial" w:hAnsi="Arial" w:cs="Arial"/>
          <w:bCs/>
          <w:i/>
          <w:lang w:val="it-IT"/>
        </w:rPr>
        <w:t xml:space="preserve">se procuratore allegare </w:t>
      </w:r>
      <w:r w:rsidR="00FF2085" w:rsidRPr="00B26A8B">
        <w:rPr>
          <w:rFonts w:ascii="Arial" w:hAnsi="Arial" w:cs="Arial"/>
          <w:bCs/>
          <w:i/>
          <w:lang w:val="it-IT"/>
        </w:rPr>
        <w:t xml:space="preserve">scansione della </w:t>
      </w:r>
      <w:r w:rsidRPr="00B26A8B">
        <w:rPr>
          <w:rFonts w:ascii="Arial" w:hAnsi="Arial" w:cs="Arial"/>
          <w:bCs/>
          <w:i/>
          <w:lang w:val="it-IT"/>
        </w:rPr>
        <w:t>procura in originale o in copia autentica notarile</w:t>
      </w:r>
      <w:r w:rsidR="00547476" w:rsidRPr="00B26A8B">
        <w:rPr>
          <w:rFonts w:ascii="Arial" w:hAnsi="Arial" w:cs="Arial"/>
          <w:bCs/>
          <w:i/>
          <w:lang w:val="it-IT"/>
        </w:rPr>
        <w:t>)</w:t>
      </w:r>
    </w:p>
    <w:p w14:paraId="7602FB3D" w14:textId="77777777" w:rsidR="00205424" w:rsidRPr="00B26A8B" w:rsidRDefault="00205424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forma giuridica</w:t>
      </w:r>
      <w:r w:rsidR="00411EC7" w:rsidRPr="00B26A8B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Pr="00B26A8B">
        <w:rPr>
          <w:rFonts w:ascii="Arial" w:hAnsi="Arial" w:cs="Arial"/>
          <w:bCs/>
          <w:sz w:val="20"/>
          <w:szCs w:val="20"/>
        </w:rPr>
        <w:t>_________________</w:t>
      </w:r>
      <w:r w:rsidR="00411EC7" w:rsidRPr="00B26A8B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Pr="00B26A8B">
        <w:rPr>
          <w:rFonts w:ascii="Arial" w:hAnsi="Arial" w:cs="Arial"/>
          <w:bCs/>
          <w:sz w:val="20"/>
          <w:szCs w:val="20"/>
        </w:rPr>
        <w:t>con sede in</w:t>
      </w:r>
      <w:r w:rsidR="00411EC7" w:rsidRPr="00B26A8B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411EC7" w:rsidRPr="00B26A8B">
        <w:rPr>
          <w:rFonts w:ascii="Arial" w:hAnsi="Arial" w:cs="Arial"/>
          <w:bCs/>
          <w:sz w:val="20"/>
          <w:szCs w:val="20"/>
        </w:rPr>
        <w:t>__</w:t>
      </w:r>
      <w:r w:rsidRPr="00B26A8B">
        <w:rPr>
          <w:rFonts w:ascii="Arial" w:hAnsi="Arial" w:cs="Arial"/>
          <w:bCs/>
          <w:sz w:val="20"/>
          <w:szCs w:val="20"/>
        </w:rPr>
        <w:t>_______________________________,</w:t>
      </w:r>
    </w:p>
    <w:p w14:paraId="6B6D5994" w14:textId="77777777" w:rsidR="00205424" w:rsidRPr="00B26A8B" w:rsidRDefault="00205424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via/piazza_________________________________________________________________</w:t>
      </w:r>
    </w:p>
    <w:p w14:paraId="5D127DDF" w14:textId="635F8B51" w:rsidR="00205424" w:rsidRPr="00B26A8B" w:rsidRDefault="00205424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 xml:space="preserve">numero di telefono  e di </w:t>
      </w:r>
      <w:r w:rsidRPr="00B26A8B">
        <w:rPr>
          <w:rFonts w:ascii="Arial" w:hAnsi="Arial" w:cs="Arial"/>
          <w:sz w:val="20"/>
          <w:szCs w:val="20"/>
        </w:rPr>
        <w:t xml:space="preserve">fax </w:t>
      </w:r>
      <w:r w:rsidRPr="00B26A8B">
        <w:rPr>
          <w:rFonts w:ascii="Arial" w:hAnsi="Arial" w:cs="Arial"/>
          <w:bCs/>
          <w:sz w:val="20"/>
          <w:szCs w:val="20"/>
        </w:rPr>
        <w:t>dell’impresa</w:t>
      </w:r>
      <w:r w:rsidR="00BD4486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411EC7" w:rsidRPr="00B26A8B">
        <w:rPr>
          <w:rFonts w:ascii="Arial" w:hAnsi="Arial" w:cs="Arial"/>
          <w:bCs/>
          <w:sz w:val="20"/>
          <w:szCs w:val="20"/>
        </w:rPr>
        <w:t>____________________________________________</w:t>
      </w:r>
    </w:p>
    <w:p w14:paraId="586538E6" w14:textId="77777777" w:rsidR="00FB62BE" w:rsidRPr="00B26A8B" w:rsidRDefault="00FB62BE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indirizzo e-mail ____________________________</w:t>
      </w:r>
      <w:r w:rsidR="00411EC7" w:rsidRPr="00B26A8B">
        <w:rPr>
          <w:rFonts w:ascii="Arial" w:hAnsi="Arial" w:cs="Arial"/>
          <w:bCs/>
          <w:sz w:val="20"/>
          <w:szCs w:val="20"/>
        </w:rPr>
        <w:t>_______________________________</w:t>
      </w:r>
      <w:r w:rsidRPr="00B26A8B">
        <w:rPr>
          <w:rFonts w:ascii="Arial" w:hAnsi="Arial" w:cs="Arial"/>
          <w:bCs/>
          <w:sz w:val="20"/>
          <w:szCs w:val="20"/>
        </w:rPr>
        <w:t>_</w:t>
      </w:r>
    </w:p>
    <w:p w14:paraId="6AB61E46" w14:textId="77777777" w:rsidR="00205424" w:rsidRPr="00B26A8B" w:rsidRDefault="00205424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B26A8B">
        <w:rPr>
          <w:rFonts w:ascii="Arial" w:hAnsi="Arial" w:cs="Arial"/>
          <w:bCs/>
          <w:sz w:val="20"/>
          <w:szCs w:val="20"/>
        </w:rPr>
        <w:t xml:space="preserve">indirizzo </w:t>
      </w:r>
      <w:r w:rsidR="00952BAD" w:rsidRPr="00B26A8B">
        <w:rPr>
          <w:rFonts w:ascii="Arial" w:hAnsi="Arial" w:cs="Arial"/>
          <w:bCs/>
          <w:sz w:val="20"/>
          <w:szCs w:val="20"/>
          <w:lang w:val="it-IT"/>
        </w:rPr>
        <w:t xml:space="preserve">PEC </w:t>
      </w:r>
      <w:r w:rsidRPr="00B26A8B">
        <w:rPr>
          <w:rFonts w:ascii="Arial" w:hAnsi="Arial" w:cs="Arial"/>
          <w:bCs/>
          <w:sz w:val="20"/>
          <w:szCs w:val="20"/>
        </w:rPr>
        <w:t>al quale</w:t>
      </w:r>
      <w:r w:rsidR="00466EBA" w:rsidRPr="00B26A8B">
        <w:rPr>
          <w:rFonts w:ascii="Arial" w:hAnsi="Arial" w:cs="Arial"/>
          <w:bCs/>
          <w:sz w:val="20"/>
          <w:szCs w:val="20"/>
          <w:lang w:val="it-IT"/>
        </w:rPr>
        <w:t>, di norma,</w:t>
      </w:r>
      <w:r w:rsidRPr="00B26A8B">
        <w:rPr>
          <w:rFonts w:ascii="Arial" w:hAnsi="Arial" w:cs="Arial"/>
          <w:bCs/>
          <w:sz w:val="20"/>
          <w:szCs w:val="20"/>
        </w:rPr>
        <w:t xml:space="preserve"> devono essere inviate le comunicazioni relative al</w:t>
      </w:r>
      <w:r w:rsidR="007871F0" w:rsidRPr="00B26A8B">
        <w:rPr>
          <w:rFonts w:ascii="Arial" w:hAnsi="Arial" w:cs="Arial"/>
          <w:bCs/>
          <w:sz w:val="20"/>
          <w:szCs w:val="20"/>
          <w:lang w:val="it-IT"/>
        </w:rPr>
        <w:t xml:space="preserve">la </w:t>
      </w:r>
      <w:r w:rsidR="004633FE" w:rsidRPr="00B26A8B">
        <w:rPr>
          <w:rFonts w:ascii="Arial" w:hAnsi="Arial" w:cs="Arial"/>
          <w:bCs/>
          <w:sz w:val="20"/>
          <w:szCs w:val="20"/>
          <w:lang w:val="it-IT"/>
        </w:rPr>
        <w:t>Manifestazione d’interesse in oggetto:</w:t>
      </w:r>
      <w:r w:rsidR="00411EC7" w:rsidRPr="00B26A8B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Pr="00B26A8B">
        <w:rPr>
          <w:rFonts w:ascii="Arial" w:hAnsi="Arial" w:cs="Arial"/>
          <w:bCs/>
          <w:sz w:val="20"/>
          <w:szCs w:val="20"/>
        </w:rPr>
        <w:t>_______________________________________</w:t>
      </w:r>
      <w:r w:rsidR="00411EC7" w:rsidRPr="00B26A8B">
        <w:rPr>
          <w:rFonts w:ascii="Arial" w:hAnsi="Arial" w:cs="Arial"/>
          <w:bCs/>
          <w:sz w:val="20"/>
          <w:szCs w:val="20"/>
          <w:lang w:val="it-IT"/>
        </w:rPr>
        <w:t>_______________________</w:t>
      </w:r>
    </w:p>
    <w:p w14:paraId="67B46654" w14:textId="77777777" w:rsidR="00205424" w:rsidRPr="00BD4486" w:rsidRDefault="00205424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  <w:lang w:val="it-IT"/>
        </w:rPr>
      </w:pPr>
    </w:p>
    <w:p w14:paraId="0EC68ADF" w14:textId="77777777" w:rsidR="00205424" w:rsidRPr="00B26A8B" w:rsidRDefault="00205424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ai sensi degli articoli 46 e 47 del D.P.R. n.</w:t>
      </w:r>
      <w:r w:rsidR="00847144" w:rsidRPr="00B26A8B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Pr="00B26A8B">
        <w:rPr>
          <w:rFonts w:ascii="Arial" w:hAnsi="Arial" w:cs="Arial"/>
          <w:bCs/>
          <w:sz w:val="20"/>
          <w:szCs w:val="20"/>
        </w:rPr>
        <w:t>445/2000, consapevole delle sanzioni penali previste dall’articolo 76 del D.P.R. n.</w:t>
      </w:r>
      <w:r w:rsidR="00847144" w:rsidRPr="00B26A8B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Pr="00B26A8B">
        <w:rPr>
          <w:rFonts w:ascii="Arial" w:hAnsi="Arial" w:cs="Arial"/>
          <w:bCs/>
          <w:sz w:val="20"/>
          <w:szCs w:val="20"/>
        </w:rPr>
        <w:t>445/2000, per le ipotesi di falsità in atti e dichiarazioni mendaci ivi indicate,</w:t>
      </w:r>
    </w:p>
    <w:p w14:paraId="71867E64" w14:textId="77777777" w:rsidR="00BD4486" w:rsidRDefault="00BD4486" w:rsidP="00C12ACF">
      <w:pPr>
        <w:pStyle w:val="Corpotesto"/>
        <w:tabs>
          <w:tab w:val="left" w:pos="8647"/>
        </w:tabs>
        <w:ind w:right="-27"/>
        <w:jc w:val="center"/>
        <w:rPr>
          <w:rFonts w:ascii="Arial" w:hAnsi="Arial" w:cs="Arial"/>
          <w:b/>
          <w:sz w:val="20"/>
          <w:szCs w:val="20"/>
        </w:rPr>
      </w:pPr>
    </w:p>
    <w:p w14:paraId="71CA4521" w14:textId="63709810" w:rsidR="00205424" w:rsidRPr="00B26A8B" w:rsidRDefault="00205424" w:rsidP="00C12ACF">
      <w:pPr>
        <w:pStyle w:val="Corpotesto"/>
        <w:tabs>
          <w:tab w:val="left" w:pos="8647"/>
        </w:tabs>
        <w:ind w:right="-27"/>
        <w:jc w:val="center"/>
        <w:rPr>
          <w:rFonts w:ascii="Arial" w:hAnsi="Arial" w:cs="Arial"/>
          <w:b/>
          <w:sz w:val="20"/>
          <w:szCs w:val="20"/>
        </w:rPr>
      </w:pPr>
      <w:r w:rsidRPr="00B26A8B">
        <w:rPr>
          <w:rFonts w:ascii="Arial" w:hAnsi="Arial" w:cs="Arial"/>
          <w:b/>
          <w:sz w:val="20"/>
          <w:szCs w:val="20"/>
        </w:rPr>
        <w:t>DICHIARA:</w:t>
      </w:r>
    </w:p>
    <w:p w14:paraId="77CB0510" w14:textId="77777777" w:rsidR="006557BC" w:rsidRPr="00B26A8B" w:rsidRDefault="006557BC" w:rsidP="00C12ACF">
      <w:pPr>
        <w:widowControl w:val="0"/>
        <w:ind w:right="-27"/>
        <w:jc w:val="both"/>
        <w:rPr>
          <w:rFonts w:ascii="Arial" w:hAnsi="Arial" w:cs="Arial"/>
          <w:bCs/>
          <w:sz w:val="20"/>
          <w:szCs w:val="20"/>
        </w:rPr>
      </w:pPr>
    </w:p>
    <w:p w14:paraId="428E1D3D" w14:textId="77777777" w:rsidR="00205424" w:rsidRPr="00B26A8B" w:rsidRDefault="00205424" w:rsidP="004633FE">
      <w:pPr>
        <w:widowControl w:val="0"/>
        <w:numPr>
          <w:ilvl w:val="0"/>
          <w:numId w:val="28"/>
        </w:numPr>
        <w:tabs>
          <w:tab w:val="left" w:pos="284"/>
        </w:tabs>
        <w:ind w:left="284" w:right="-27" w:hanging="284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che l</w:t>
      </w:r>
      <w:r w:rsidR="00C55A69" w:rsidRPr="00B26A8B">
        <w:rPr>
          <w:rFonts w:ascii="Arial" w:hAnsi="Arial" w:cs="Arial"/>
          <w:bCs/>
          <w:sz w:val="20"/>
          <w:szCs w:val="20"/>
        </w:rPr>
        <w:t xml:space="preserve">a Società </w:t>
      </w:r>
      <w:r w:rsidR="00C36C9B" w:rsidRPr="00B26A8B">
        <w:rPr>
          <w:rFonts w:ascii="Arial" w:hAnsi="Arial" w:cs="Arial"/>
          <w:bCs/>
          <w:sz w:val="20"/>
          <w:szCs w:val="20"/>
        </w:rPr>
        <w:t>è</w:t>
      </w:r>
      <w:r w:rsidRPr="00B26A8B">
        <w:rPr>
          <w:rFonts w:ascii="Arial" w:hAnsi="Arial" w:cs="Arial"/>
          <w:bCs/>
          <w:sz w:val="20"/>
          <w:szCs w:val="20"/>
        </w:rPr>
        <w:t xml:space="preserve"> iscritta, al n._____________ del Registro delle imprese, presso </w:t>
      </w:r>
      <w:smartTag w:uri="urn:schemas-microsoft-com:office:smarttags" w:element="PersonName">
        <w:smartTagPr>
          <w:attr w:name="ProductID" w:val="la C.C"/>
        </w:smartTagPr>
        <w:r w:rsidRPr="00B26A8B">
          <w:rPr>
            <w:rFonts w:ascii="Arial" w:hAnsi="Arial" w:cs="Arial"/>
            <w:bCs/>
            <w:sz w:val="20"/>
            <w:szCs w:val="20"/>
          </w:rPr>
          <w:t>la C.C</w:t>
        </w:r>
      </w:smartTag>
      <w:r w:rsidRPr="00B26A8B">
        <w:rPr>
          <w:rFonts w:ascii="Arial" w:hAnsi="Arial" w:cs="Arial"/>
          <w:bCs/>
          <w:sz w:val="20"/>
          <w:szCs w:val="20"/>
        </w:rPr>
        <w:t xml:space="preserve">.I.A.A di____________________________, dal ______________ </w:t>
      </w:r>
      <w:r w:rsidR="00FA0D0D" w:rsidRPr="00B26A8B">
        <w:rPr>
          <w:rFonts w:ascii="Arial" w:hAnsi="Arial" w:cs="Arial"/>
          <w:bCs/>
          <w:sz w:val="20"/>
          <w:szCs w:val="20"/>
        </w:rPr>
        <w:t xml:space="preserve">per attività </w:t>
      </w:r>
      <w:r w:rsidR="00827047" w:rsidRPr="00B26A8B">
        <w:rPr>
          <w:rFonts w:ascii="Arial" w:hAnsi="Arial" w:cs="Arial"/>
          <w:color w:val="000000"/>
          <w:sz w:val="20"/>
          <w:szCs w:val="20"/>
        </w:rPr>
        <w:t xml:space="preserve">coerenti con quelle oggetto </w:t>
      </w:r>
      <w:r w:rsidR="00C55A69" w:rsidRPr="00B26A8B">
        <w:rPr>
          <w:rFonts w:ascii="Arial" w:hAnsi="Arial" w:cs="Arial"/>
          <w:color w:val="000000"/>
          <w:sz w:val="20"/>
          <w:szCs w:val="20"/>
        </w:rPr>
        <w:t>del presente Avviso</w:t>
      </w:r>
      <w:r w:rsidR="00AF3D6B" w:rsidRPr="00B26A8B">
        <w:rPr>
          <w:rFonts w:ascii="Arial" w:hAnsi="Arial" w:cs="Arial"/>
          <w:bCs/>
          <w:sz w:val="20"/>
          <w:szCs w:val="20"/>
        </w:rPr>
        <w:t xml:space="preserve"> </w:t>
      </w:r>
      <w:r w:rsidR="000F76F6" w:rsidRPr="00B26A8B">
        <w:rPr>
          <w:rFonts w:ascii="Arial" w:hAnsi="Arial" w:cs="Arial"/>
          <w:bCs/>
          <w:sz w:val="20"/>
          <w:szCs w:val="20"/>
        </w:rPr>
        <w:t>e che gli ulteriori dati relativi all</w:t>
      </w:r>
      <w:r w:rsidR="00C55A69" w:rsidRPr="00B26A8B">
        <w:rPr>
          <w:rFonts w:ascii="Arial" w:hAnsi="Arial" w:cs="Arial"/>
          <w:bCs/>
          <w:sz w:val="20"/>
          <w:szCs w:val="20"/>
        </w:rPr>
        <w:t>a Società</w:t>
      </w:r>
      <w:r w:rsidR="000F76F6" w:rsidRPr="00B26A8B">
        <w:rPr>
          <w:rFonts w:ascii="Arial" w:hAnsi="Arial" w:cs="Arial"/>
          <w:bCs/>
          <w:sz w:val="20"/>
          <w:szCs w:val="20"/>
        </w:rPr>
        <w:t xml:space="preserve"> sono i seguenti</w:t>
      </w:r>
      <w:r w:rsidR="00E5796E" w:rsidRPr="00B26A8B">
        <w:rPr>
          <w:rFonts w:ascii="Arial" w:hAnsi="Arial" w:cs="Arial"/>
          <w:bCs/>
          <w:sz w:val="20"/>
          <w:szCs w:val="20"/>
        </w:rPr>
        <w:t>:</w:t>
      </w:r>
    </w:p>
    <w:p w14:paraId="610492B0" w14:textId="77777777" w:rsidR="00FA0D0D" w:rsidRPr="00B26A8B" w:rsidRDefault="00FA0D0D" w:rsidP="006557BC">
      <w:pPr>
        <w:widowControl w:val="0"/>
        <w:ind w:right="-295"/>
        <w:jc w:val="both"/>
        <w:rPr>
          <w:rFonts w:ascii="Arial" w:hAnsi="Arial" w:cs="Arial"/>
          <w:bCs/>
          <w:sz w:val="20"/>
          <w:szCs w:val="20"/>
        </w:rPr>
      </w:pPr>
    </w:p>
    <w:p w14:paraId="077C4880" w14:textId="77777777" w:rsidR="00205424" w:rsidRPr="00B26A8B" w:rsidRDefault="00FA0D0D" w:rsidP="004E1432">
      <w:pPr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ma</w:t>
      </w:r>
      <w:r w:rsidR="00205424" w:rsidRPr="00B26A8B">
        <w:rPr>
          <w:rFonts w:ascii="Arial" w:hAnsi="Arial" w:cs="Arial"/>
          <w:bCs/>
          <w:sz w:val="20"/>
          <w:szCs w:val="20"/>
        </w:rPr>
        <w:t>tricola INPS: ____________________</w:t>
      </w:r>
    </w:p>
    <w:p w14:paraId="45F612D1" w14:textId="77777777" w:rsidR="00205424" w:rsidRPr="00B26A8B" w:rsidRDefault="00E5796E" w:rsidP="004E1432">
      <w:pPr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m</w:t>
      </w:r>
      <w:r w:rsidR="00205424" w:rsidRPr="00B26A8B">
        <w:rPr>
          <w:rFonts w:ascii="Arial" w:hAnsi="Arial" w:cs="Arial"/>
          <w:bCs/>
          <w:sz w:val="20"/>
          <w:szCs w:val="20"/>
        </w:rPr>
        <w:t>atricola INAIL: ___________________</w:t>
      </w:r>
    </w:p>
    <w:p w14:paraId="0C3CBE3C" w14:textId="77777777" w:rsidR="0062686D" w:rsidRPr="00B26A8B" w:rsidRDefault="0062686D" w:rsidP="004E1432">
      <w:pPr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C.C.N.L. applicato __________________</w:t>
      </w:r>
    </w:p>
    <w:p w14:paraId="115AC344" w14:textId="77777777" w:rsidR="007871F0" w:rsidRPr="00B26A8B" w:rsidRDefault="007871F0" w:rsidP="004E1432">
      <w:pPr>
        <w:widowControl w:val="0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>Sede compe</w:t>
      </w:r>
      <w:r w:rsidR="00622C59" w:rsidRPr="00B26A8B">
        <w:rPr>
          <w:rFonts w:ascii="Arial" w:hAnsi="Arial" w:cs="Arial"/>
          <w:bCs/>
          <w:sz w:val="20"/>
          <w:szCs w:val="20"/>
        </w:rPr>
        <w:t>tente dell’</w:t>
      </w:r>
      <w:r w:rsidRPr="00B26A8B">
        <w:rPr>
          <w:rFonts w:ascii="Arial" w:hAnsi="Arial" w:cs="Arial"/>
          <w:bCs/>
          <w:sz w:val="20"/>
          <w:szCs w:val="20"/>
        </w:rPr>
        <w:t>Agenzia delle Entrate______________________</w:t>
      </w:r>
    </w:p>
    <w:p w14:paraId="6201B568" w14:textId="6A95ED15" w:rsidR="00C536A2" w:rsidRDefault="00C536A2" w:rsidP="00C536A2">
      <w:pPr>
        <w:widowControl w:val="0"/>
        <w:spacing w:line="360" w:lineRule="auto"/>
        <w:ind w:left="720"/>
        <w:jc w:val="both"/>
        <w:rPr>
          <w:rFonts w:ascii="Arial" w:hAnsi="Arial" w:cs="Arial"/>
          <w:bCs/>
          <w:sz w:val="20"/>
          <w:szCs w:val="20"/>
        </w:rPr>
      </w:pPr>
    </w:p>
    <w:p w14:paraId="5B8B6F7A" w14:textId="77777777" w:rsidR="0093189F" w:rsidRPr="00B26A8B" w:rsidRDefault="0093189F">
      <w:pPr>
        <w:pStyle w:val="Corpotesto"/>
        <w:tabs>
          <w:tab w:val="left" w:pos="8647"/>
        </w:tabs>
        <w:ind w:left="360" w:right="-221"/>
        <w:jc w:val="both"/>
        <w:rPr>
          <w:rFonts w:ascii="Arial" w:hAnsi="Arial" w:cs="Arial"/>
          <w:b/>
          <w:iCs/>
          <w:sz w:val="20"/>
          <w:szCs w:val="20"/>
          <w:lang w:val="it-IT"/>
        </w:rPr>
      </w:pPr>
      <w:r w:rsidRPr="00B26A8B">
        <w:rPr>
          <w:rFonts w:ascii="Arial" w:hAnsi="Arial" w:cs="Arial"/>
          <w:b/>
          <w:iCs/>
          <w:sz w:val="20"/>
          <w:szCs w:val="20"/>
          <w:lang w:val="it-IT"/>
        </w:rPr>
        <w:t xml:space="preserve">Oppure </w:t>
      </w:r>
    </w:p>
    <w:p w14:paraId="0F408A11" w14:textId="77777777" w:rsidR="00205424" w:rsidRPr="00B26A8B" w:rsidRDefault="00205424">
      <w:pPr>
        <w:pStyle w:val="Corpotesto"/>
        <w:tabs>
          <w:tab w:val="left" w:pos="8647"/>
        </w:tabs>
        <w:ind w:left="360" w:right="-221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ab/>
      </w:r>
    </w:p>
    <w:p w14:paraId="39FD737C" w14:textId="14B52C07" w:rsidR="00205424" w:rsidRPr="00B26A8B" w:rsidRDefault="00205424">
      <w:pPr>
        <w:pStyle w:val="Corpotesto"/>
        <w:tabs>
          <w:tab w:val="left" w:pos="8647"/>
        </w:tabs>
        <w:ind w:left="360" w:right="-221"/>
        <w:jc w:val="both"/>
        <w:rPr>
          <w:rFonts w:ascii="Arial" w:hAnsi="Arial" w:cs="Arial"/>
          <w:bCs/>
          <w:i/>
          <w:sz w:val="20"/>
          <w:szCs w:val="20"/>
        </w:rPr>
      </w:pPr>
      <w:r w:rsidRPr="00B26A8B">
        <w:rPr>
          <w:rFonts w:ascii="Arial" w:hAnsi="Arial" w:cs="Arial"/>
          <w:bCs/>
          <w:i/>
          <w:sz w:val="20"/>
          <w:szCs w:val="20"/>
        </w:rPr>
        <w:t>(Esclusivamente per le impres</w:t>
      </w:r>
      <w:r w:rsidR="00060081" w:rsidRPr="00B26A8B">
        <w:rPr>
          <w:rFonts w:ascii="Arial" w:hAnsi="Arial" w:cs="Arial"/>
          <w:bCs/>
          <w:i/>
          <w:sz w:val="20"/>
          <w:szCs w:val="20"/>
        </w:rPr>
        <w:t xml:space="preserve">e </w:t>
      </w:r>
      <w:r w:rsidR="004E0400" w:rsidRPr="00B26A8B">
        <w:rPr>
          <w:rFonts w:ascii="Arial" w:hAnsi="Arial" w:cs="Arial"/>
          <w:bCs/>
          <w:i/>
          <w:sz w:val="20"/>
          <w:szCs w:val="20"/>
        </w:rPr>
        <w:t>/o</w:t>
      </w:r>
      <w:r w:rsidR="00060081" w:rsidRPr="00B26A8B">
        <w:rPr>
          <w:rFonts w:ascii="Arial" w:hAnsi="Arial" w:cs="Arial"/>
          <w:bCs/>
          <w:i/>
          <w:sz w:val="20"/>
          <w:szCs w:val="20"/>
        </w:rPr>
        <w:t>perator</w:t>
      </w:r>
      <w:r w:rsidR="00246CC9" w:rsidRPr="00B26A8B">
        <w:rPr>
          <w:rFonts w:ascii="Arial" w:hAnsi="Arial" w:cs="Arial"/>
          <w:bCs/>
          <w:i/>
          <w:sz w:val="20"/>
          <w:szCs w:val="20"/>
        </w:rPr>
        <w:t>i</w:t>
      </w:r>
      <w:r w:rsidR="00060081" w:rsidRPr="00B26A8B">
        <w:rPr>
          <w:rFonts w:ascii="Arial" w:hAnsi="Arial" w:cs="Arial"/>
          <w:bCs/>
          <w:i/>
          <w:sz w:val="20"/>
          <w:szCs w:val="20"/>
        </w:rPr>
        <w:t xml:space="preserve"> economic</w:t>
      </w:r>
      <w:r w:rsidR="00246CC9" w:rsidRPr="00B26A8B">
        <w:rPr>
          <w:rFonts w:ascii="Arial" w:hAnsi="Arial" w:cs="Arial"/>
          <w:bCs/>
          <w:i/>
          <w:sz w:val="20"/>
          <w:szCs w:val="20"/>
        </w:rPr>
        <w:t>i</w:t>
      </w:r>
      <w:r w:rsidR="004568CB" w:rsidRPr="00B26A8B">
        <w:rPr>
          <w:rFonts w:ascii="Arial" w:hAnsi="Arial" w:cs="Arial"/>
          <w:bCs/>
          <w:i/>
          <w:sz w:val="20"/>
          <w:szCs w:val="20"/>
          <w:lang w:val="it-IT"/>
        </w:rPr>
        <w:t xml:space="preserve"> </w:t>
      </w:r>
      <w:r w:rsidRPr="00B26A8B">
        <w:rPr>
          <w:rFonts w:ascii="Arial" w:hAnsi="Arial" w:cs="Arial"/>
          <w:bCs/>
          <w:i/>
          <w:sz w:val="20"/>
          <w:szCs w:val="20"/>
        </w:rPr>
        <w:t>non italian</w:t>
      </w:r>
      <w:r w:rsidR="00FB62BE" w:rsidRPr="00B26A8B">
        <w:rPr>
          <w:rFonts w:ascii="Arial" w:hAnsi="Arial" w:cs="Arial"/>
          <w:bCs/>
          <w:i/>
          <w:sz w:val="20"/>
          <w:szCs w:val="20"/>
        </w:rPr>
        <w:t>e</w:t>
      </w:r>
      <w:r w:rsidR="00014E30" w:rsidRPr="00B26A8B">
        <w:rPr>
          <w:rFonts w:ascii="Arial" w:hAnsi="Arial" w:cs="Arial"/>
          <w:bCs/>
          <w:i/>
          <w:sz w:val="20"/>
          <w:szCs w:val="20"/>
        </w:rPr>
        <w:t>/i</w:t>
      </w:r>
      <w:r w:rsidRPr="00B26A8B">
        <w:rPr>
          <w:rFonts w:ascii="Arial" w:hAnsi="Arial" w:cs="Arial"/>
          <w:bCs/>
          <w:i/>
          <w:sz w:val="20"/>
          <w:szCs w:val="20"/>
        </w:rPr>
        <w:t>)</w:t>
      </w:r>
    </w:p>
    <w:p w14:paraId="4B44368F" w14:textId="77777777" w:rsidR="00205424" w:rsidRPr="00B26A8B" w:rsidRDefault="00205424" w:rsidP="00BD4486">
      <w:pPr>
        <w:pStyle w:val="Corpotesto"/>
        <w:tabs>
          <w:tab w:val="left" w:pos="8647"/>
        </w:tabs>
        <w:spacing w:line="360" w:lineRule="auto"/>
        <w:ind w:left="448" w:right="-29"/>
        <w:jc w:val="both"/>
        <w:rPr>
          <w:rFonts w:ascii="Arial" w:hAnsi="Arial" w:cs="Arial"/>
          <w:bCs/>
          <w:sz w:val="20"/>
          <w:szCs w:val="20"/>
        </w:rPr>
      </w:pPr>
      <w:r w:rsidRPr="00B26A8B">
        <w:rPr>
          <w:rFonts w:ascii="Arial" w:hAnsi="Arial" w:cs="Arial"/>
          <w:bCs/>
          <w:sz w:val="20"/>
          <w:szCs w:val="20"/>
        </w:rPr>
        <w:t xml:space="preserve">che </w:t>
      </w:r>
      <w:r w:rsidR="004633FE" w:rsidRPr="00B26A8B">
        <w:rPr>
          <w:rFonts w:ascii="Arial" w:hAnsi="Arial" w:cs="Arial"/>
          <w:bCs/>
          <w:sz w:val="20"/>
          <w:szCs w:val="20"/>
          <w:lang w:val="it-IT"/>
        </w:rPr>
        <w:t>la Società</w:t>
      </w:r>
      <w:r w:rsidR="00D57728" w:rsidRPr="00B26A8B">
        <w:rPr>
          <w:rFonts w:ascii="Arial" w:hAnsi="Arial" w:cs="Arial"/>
          <w:bCs/>
          <w:i/>
          <w:sz w:val="20"/>
          <w:szCs w:val="20"/>
        </w:rPr>
        <w:t xml:space="preserve"> </w:t>
      </w:r>
      <w:r w:rsidRPr="00B26A8B">
        <w:rPr>
          <w:rFonts w:ascii="Arial" w:hAnsi="Arial" w:cs="Arial"/>
          <w:bCs/>
          <w:sz w:val="20"/>
          <w:szCs w:val="20"/>
        </w:rPr>
        <w:t>è iscritta al pertinente Registro Professionale o Commerciale di_______________________ (Stato ___________________________) dal ___________________;</w:t>
      </w:r>
    </w:p>
    <w:p w14:paraId="12EDF5FA" w14:textId="77777777" w:rsidR="00572126" w:rsidRPr="00B26A8B" w:rsidRDefault="00572126">
      <w:pPr>
        <w:pStyle w:val="Corpotesto"/>
        <w:tabs>
          <w:tab w:val="left" w:pos="8647"/>
        </w:tabs>
        <w:spacing w:line="360" w:lineRule="auto"/>
        <w:ind w:left="448" w:right="-221"/>
        <w:jc w:val="both"/>
        <w:rPr>
          <w:rFonts w:ascii="Arial" w:hAnsi="Arial" w:cs="Arial"/>
          <w:bCs/>
          <w:sz w:val="20"/>
          <w:szCs w:val="20"/>
        </w:rPr>
      </w:pPr>
    </w:p>
    <w:p w14:paraId="4E022C1F" w14:textId="77777777" w:rsidR="008849AC" w:rsidRPr="00B26A8B" w:rsidRDefault="00205424" w:rsidP="00BD4486">
      <w:pPr>
        <w:pStyle w:val="Corpotesto"/>
        <w:tabs>
          <w:tab w:val="left" w:pos="8647"/>
        </w:tabs>
        <w:spacing w:line="288" w:lineRule="auto"/>
        <w:ind w:right="113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B26A8B">
        <w:rPr>
          <w:rFonts w:ascii="Arial" w:hAnsi="Arial" w:cs="Arial"/>
          <w:b/>
          <w:bCs/>
          <w:sz w:val="20"/>
          <w:szCs w:val="20"/>
        </w:rPr>
        <w:t>2.</w:t>
      </w:r>
      <w:r w:rsidRPr="00B26A8B">
        <w:rPr>
          <w:rFonts w:ascii="Arial" w:hAnsi="Arial" w:cs="Arial"/>
          <w:bCs/>
          <w:sz w:val="20"/>
          <w:szCs w:val="20"/>
        </w:rPr>
        <w:t xml:space="preserve"> </w:t>
      </w:r>
      <w:r w:rsidR="008849AC" w:rsidRPr="00B26A8B">
        <w:rPr>
          <w:rFonts w:ascii="Arial" w:hAnsi="Arial" w:cs="Arial"/>
          <w:bCs/>
          <w:sz w:val="20"/>
          <w:szCs w:val="20"/>
          <w:lang w:val="it-IT"/>
        </w:rPr>
        <w:t>Che nei confronti della Società e dei</w:t>
      </w:r>
      <w:r w:rsidR="00C55A69" w:rsidRPr="00B26A8B">
        <w:rPr>
          <w:rFonts w:ascii="Arial" w:hAnsi="Arial" w:cs="Arial"/>
          <w:bCs/>
          <w:sz w:val="20"/>
          <w:szCs w:val="20"/>
          <w:lang w:val="it-IT"/>
        </w:rPr>
        <w:t xml:space="preserve"> soggetti che rivestono le seguenti cariche: </w:t>
      </w:r>
      <w:r w:rsidR="008849AC" w:rsidRPr="00B26A8B">
        <w:rPr>
          <w:rFonts w:ascii="Arial" w:hAnsi="Arial" w:cs="Arial"/>
          <w:bCs/>
          <w:sz w:val="20"/>
          <w:szCs w:val="20"/>
          <w:lang w:val="it-IT"/>
        </w:rPr>
        <w:t xml:space="preserve">del Consiglio di Amministrazione (Presidente del Consiglio di Amministrazione, Amministratore Unico, amministratori delegati anche se titolari di una delega limitata a determinate attività ma che per tali attività conferisca poteri di rappresentanza); del collegio sindacale; del consiglio di gestione; del consiglio di sorveglianza; del comitato per il controllo sulla gestione; dei soggetti muniti di poteri di rappresentanza, di direzione o di controllo (come institori, procuratori </w:t>
      </w:r>
      <w:r w:rsidR="008849AC" w:rsidRPr="00B26A8B">
        <w:rPr>
          <w:rFonts w:ascii="Arial" w:hAnsi="Arial" w:cs="Arial"/>
          <w:bCs/>
          <w:i/>
          <w:iCs/>
          <w:sz w:val="20"/>
          <w:szCs w:val="20"/>
          <w:lang w:val="it-IT"/>
        </w:rPr>
        <w:t xml:space="preserve">ad </w:t>
      </w:r>
      <w:proofErr w:type="spellStart"/>
      <w:r w:rsidR="008849AC" w:rsidRPr="00B26A8B">
        <w:rPr>
          <w:rFonts w:ascii="Arial" w:hAnsi="Arial" w:cs="Arial"/>
          <w:bCs/>
          <w:i/>
          <w:iCs/>
          <w:sz w:val="20"/>
          <w:szCs w:val="20"/>
          <w:lang w:val="it-IT"/>
        </w:rPr>
        <w:t>negotia</w:t>
      </w:r>
      <w:proofErr w:type="spellEnd"/>
      <w:r w:rsidR="008849AC" w:rsidRPr="00B26A8B">
        <w:rPr>
          <w:rFonts w:ascii="Arial" w:hAnsi="Arial" w:cs="Arial"/>
          <w:bCs/>
          <w:i/>
          <w:iCs/>
          <w:sz w:val="20"/>
          <w:szCs w:val="20"/>
          <w:lang w:val="it-IT"/>
        </w:rPr>
        <w:t>,</w:t>
      </w:r>
      <w:r w:rsidR="008849AC" w:rsidRPr="00B26A8B">
        <w:rPr>
          <w:rFonts w:ascii="Arial" w:hAnsi="Arial" w:cs="Arial"/>
          <w:bCs/>
          <w:sz w:val="20"/>
          <w:szCs w:val="20"/>
          <w:lang w:val="it-IT"/>
        </w:rPr>
        <w:t xml:space="preserve"> dipendenti o i professionisti ai quali siano stati conferiti significativi poteri di direzione e gestione dell’impresa) o di controllo (come il revisore contabile e l’Organismo di Vigilanza di cui all’art. 6 del D.Lgs. n. 231/2001 cui sia affidato il compito di vigilare sul funzionamento e </w:t>
      </w:r>
      <w:r w:rsidR="008849AC" w:rsidRPr="00B26A8B">
        <w:rPr>
          <w:rFonts w:ascii="Arial" w:hAnsi="Arial" w:cs="Arial"/>
          <w:bCs/>
          <w:sz w:val="20"/>
          <w:szCs w:val="20"/>
          <w:lang w:val="it-IT"/>
        </w:rPr>
        <w:lastRenderedPageBreak/>
        <w:t>sull’osservanza dei modelli di organizzazione e di gestione idonei a prevenire reati), del direttore tecnico o del socio unico e dell’amministratore di fatto, non sussiste nessun motivo di esclusione di cui agli artt. 94 e 95 del D. Lgs 36/202</w:t>
      </w:r>
      <w:r w:rsidR="00472E5F" w:rsidRPr="00B26A8B">
        <w:rPr>
          <w:rFonts w:ascii="Arial" w:hAnsi="Arial" w:cs="Arial"/>
          <w:bCs/>
          <w:sz w:val="20"/>
          <w:szCs w:val="20"/>
          <w:lang w:val="it-IT"/>
        </w:rPr>
        <w:t>3;</w:t>
      </w:r>
    </w:p>
    <w:p w14:paraId="446372DC" w14:textId="77777777" w:rsidR="00472E5F" w:rsidRPr="00B26A8B" w:rsidRDefault="00C55A69" w:rsidP="00BD4486">
      <w:pPr>
        <w:pStyle w:val="Corpotesto"/>
        <w:tabs>
          <w:tab w:val="left" w:pos="8647"/>
        </w:tabs>
        <w:spacing w:line="288" w:lineRule="auto"/>
        <w:ind w:right="-169"/>
        <w:jc w:val="both"/>
        <w:rPr>
          <w:rFonts w:ascii="Arial" w:hAnsi="Arial" w:cs="Arial"/>
          <w:b/>
          <w:i/>
          <w:iCs/>
          <w:sz w:val="20"/>
          <w:szCs w:val="20"/>
          <w:lang w:val="it-IT"/>
        </w:rPr>
      </w:pPr>
      <w:r w:rsidRPr="00B26A8B">
        <w:rPr>
          <w:rFonts w:ascii="Arial" w:hAnsi="Arial" w:cs="Arial"/>
          <w:b/>
          <w:i/>
          <w:iCs/>
          <w:sz w:val="20"/>
          <w:szCs w:val="20"/>
          <w:lang w:val="it-IT"/>
        </w:rPr>
        <w:t>(oppure</w:t>
      </w:r>
    </w:p>
    <w:p w14:paraId="363A3458" w14:textId="77777777" w:rsidR="00472E5F" w:rsidRPr="00B26A8B" w:rsidRDefault="00472E5F" w:rsidP="00BD4486">
      <w:pPr>
        <w:pStyle w:val="Corpotesto"/>
        <w:tabs>
          <w:tab w:val="left" w:pos="8647"/>
        </w:tabs>
        <w:spacing w:line="288" w:lineRule="auto"/>
        <w:ind w:right="-169"/>
        <w:jc w:val="both"/>
        <w:rPr>
          <w:rFonts w:ascii="Arial" w:hAnsi="Arial" w:cs="Arial"/>
          <w:bCs/>
          <w:i/>
          <w:iCs/>
          <w:sz w:val="20"/>
          <w:szCs w:val="20"/>
          <w:lang w:val="it-IT"/>
        </w:rPr>
      </w:pPr>
      <w:r w:rsidRPr="00B26A8B">
        <w:rPr>
          <w:rFonts w:ascii="Arial" w:hAnsi="Arial" w:cs="Arial"/>
          <w:bCs/>
          <w:i/>
          <w:iCs/>
          <w:sz w:val="20"/>
          <w:szCs w:val="20"/>
          <w:lang w:val="it-IT"/>
        </w:rPr>
        <w:t>che ricorre la seguente fattispecie: _____________________________</w:t>
      </w:r>
      <w:r w:rsidR="00C55A69" w:rsidRPr="00B26A8B">
        <w:rPr>
          <w:rFonts w:ascii="Arial" w:hAnsi="Arial" w:cs="Arial"/>
          <w:bCs/>
          <w:i/>
          <w:iCs/>
          <w:sz w:val="20"/>
          <w:szCs w:val="20"/>
          <w:lang w:val="it-IT"/>
        </w:rPr>
        <w:t>);</w:t>
      </w:r>
    </w:p>
    <w:p w14:paraId="71F6E650" w14:textId="77777777" w:rsidR="00472E5F" w:rsidRPr="00B26A8B" w:rsidRDefault="00472E5F" w:rsidP="006201BA">
      <w:pPr>
        <w:pStyle w:val="Corpotesto"/>
        <w:tabs>
          <w:tab w:val="left" w:pos="8647"/>
        </w:tabs>
        <w:ind w:right="-169"/>
        <w:jc w:val="both"/>
        <w:rPr>
          <w:rFonts w:ascii="Arial" w:hAnsi="Arial" w:cs="Arial"/>
          <w:bCs/>
          <w:i/>
          <w:iCs/>
          <w:sz w:val="20"/>
          <w:szCs w:val="20"/>
          <w:lang w:val="it-IT"/>
        </w:rPr>
      </w:pPr>
    </w:p>
    <w:p w14:paraId="27EE7CCE" w14:textId="77777777" w:rsidR="008849AC" w:rsidRPr="00B26A8B" w:rsidRDefault="008849AC" w:rsidP="00BD4486">
      <w:pPr>
        <w:pStyle w:val="Corpotesto"/>
        <w:tabs>
          <w:tab w:val="left" w:pos="8647"/>
        </w:tabs>
        <w:ind w:right="113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B26A8B">
        <w:rPr>
          <w:rFonts w:ascii="Arial" w:hAnsi="Arial" w:cs="Arial"/>
          <w:b/>
          <w:sz w:val="20"/>
          <w:szCs w:val="20"/>
          <w:lang w:val="it-IT"/>
        </w:rPr>
        <w:t>3</w:t>
      </w:r>
      <w:r w:rsidRPr="00B26A8B">
        <w:rPr>
          <w:rFonts w:ascii="Arial" w:hAnsi="Arial" w:cs="Arial"/>
          <w:bCs/>
          <w:sz w:val="20"/>
          <w:szCs w:val="20"/>
          <w:lang w:val="it-IT"/>
        </w:rPr>
        <w:t xml:space="preserve">. che i soggetti titolari di cariche e qualifiche di cui al punto che precede sono i seguenti: </w:t>
      </w:r>
    </w:p>
    <w:p w14:paraId="0336BA7D" w14:textId="77777777" w:rsidR="006201BA" w:rsidRPr="00B26A8B" w:rsidRDefault="006201BA" w:rsidP="00BD4486">
      <w:pPr>
        <w:pStyle w:val="Corpotesto"/>
        <w:tabs>
          <w:tab w:val="left" w:pos="8647"/>
        </w:tabs>
        <w:ind w:right="113"/>
        <w:jc w:val="both"/>
        <w:rPr>
          <w:rFonts w:ascii="Arial" w:hAnsi="Arial" w:cs="Arial"/>
          <w:bCs/>
          <w:sz w:val="20"/>
          <w:szCs w:val="20"/>
        </w:rPr>
      </w:pPr>
    </w:p>
    <w:p w14:paraId="659D041B" w14:textId="77777777" w:rsidR="006201BA" w:rsidRPr="00B26A8B" w:rsidRDefault="006201BA" w:rsidP="00BD4486">
      <w:pPr>
        <w:pStyle w:val="Corpotesto"/>
        <w:tabs>
          <w:tab w:val="left" w:pos="8647"/>
        </w:tabs>
        <w:spacing w:line="360" w:lineRule="auto"/>
        <w:ind w:left="360" w:right="113"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spellStart"/>
      <w:r w:rsidRPr="00B26A8B">
        <w:rPr>
          <w:rFonts w:ascii="Arial" w:hAnsi="Arial" w:cs="Arial"/>
          <w:bCs/>
          <w:sz w:val="20"/>
          <w:szCs w:val="20"/>
        </w:rPr>
        <w:t>Sig</w:t>
      </w:r>
      <w:proofErr w:type="spellEnd"/>
      <w:r w:rsidRPr="00B26A8B">
        <w:rPr>
          <w:rFonts w:ascii="Arial" w:hAnsi="Arial" w:cs="Arial"/>
          <w:bCs/>
          <w:sz w:val="20"/>
          <w:szCs w:val="20"/>
        </w:rPr>
        <w:t>.__________________________nato a _____________________il _____________in qualità di_________________ residente a ________</w:t>
      </w:r>
      <w:r w:rsidR="00411EC7" w:rsidRPr="00B26A8B">
        <w:rPr>
          <w:rFonts w:ascii="Arial" w:hAnsi="Arial" w:cs="Arial"/>
          <w:bCs/>
          <w:sz w:val="20"/>
          <w:szCs w:val="20"/>
        </w:rPr>
        <w:t>_____________________________</w:t>
      </w:r>
    </w:p>
    <w:p w14:paraId="53B37094" w14:textId="77777777" w:rsidR="006201BA" w:rsidRPr="00B26A8B" w:rsidRDefault="006201BA" w:rsidP="00BD4486">
      <w:pPr>
        <w:pStyle w:val="Corpotesto"/>
        <w:tabs>
          <w:tab w:val="left" w:pos="8647"/>
        </w:tabs>
        <w:spacing w:line="360" w:lineRule="auto"/>
        <w:ind w:right="113"/>
        <w:jc w:val="both"/>
        <w:rPr>
          <w:rFonts w:ascii="Arial" w:hAnsi="Arial" w:cs="Arial"/>
          <w:bCs/>
          <w:sz w:val="20"/>
          <w:szCs w:val="20"/>
        </w:rPr>
      </w:pPr>
    </w:p>
    <w:p w14:paraId="25F2B668" w14:textId="77777777" w:rsidR="006201BA" w:rsidRPr="00B26A8B" w:rsidRDefault="006201BA" w:rsidP="00BD4486">
      <w:pPr>
        <w:pStyle w:val="Corpotesto"/>
        <w:tabs>
          <w:tab w:val="left" w:pos="8647"/>
        </w:tabs>
        <w:spacing w:line="360" w:lineRule="auto"/>
        <w:ind w:left="360" w:right="113"/>
        <w:jc w:val="both"/>
        <w:rPr>
          <w:rFonts w:ascii="Arial" w:hAnsi="Arial" w:cs="Arial"/>
          <w:b/>
          <w:bCs/>
          <w:i/>
          <w:sz w:val="20"/>
          <w:szCs w:val="20"/>
        </w:rPr>
      </w:pPr>
      <w:proofErr w:type="spellStart"/>
      <w:r w:rsidRPr="00B26A8B">
        <w:rPr>
          <w:rFonts w:ascii="Arial" w:hAnsi="Arial" w:cs="Arial"/>
          <w:bCs/>
          <w:sz w:val="20"/>
          <w:szCs w:val="20"/>
        </w:rPr>
        <w:t>Sig</w:t>
      </w:r>
      <w:proofErr w:type="spellEnd"/>
      <w:r w:rsidRPr="00B26A8B">
        <w:rPr>
          <w:rFonts w:ascii="Arial" w:hAnsi="Arial" w:cs="Arial"/>
          <w:bCs/>
          <w:sz w:val="20"/>
          <w:szCs w:val="20"/>
        </w:rPr>
        <w:t>.__________________________nato a _____________________il _____________in qualità di_________________ residente a _______</w:t>
      </w:r>
      <w:r w:rsidR="00411EC7" w:rsidRPr="00B26A8B">
        <w:rPr>
          <w:rFonts w:ascii="Arial" w:hAnsi="Arial" w:cs="Arial"/>
          <w:bCs/>
          <w:sz w:val="20"/>
          <w:szCs w:val="20"/>
        </w:rPr>
        <w:t>______________________________</w:t>
      </w:r>
    </w:p>
    <w:p w14:paraId="6B4C890C" w14:textId="77777777" w:rsidR="006201BA" w:rsidRPr="00B26A8B" w:rsidRDefault="006201BA" w:rsidP="00BD4486">
      <w:pPr>
        <w:pStyle w:val="Corpotesto"/>
        <w:tabs>
          <w:tab w:val="left" w:pos="8647"/>
        </w:tabs>
        <w:spacing w:line="360" w:lineRule="auto"/>
        <w:ind w:right="113"/>
        <w:jc w:val="both"/>
        <w:rPr>
          <w:rFonts w:ascii="Arial" w:hAnsi="Arial" w:cs="Arial"/>
          <w:bCs/>
          <w:sz w:val="20"/>
          <w:szCs w:val="20"/>
        </w:rPr>
      </w:pPr>
    </w:p>
    <w:p w14:paraId="72328652" w14:textId="77777777" w:rsidR="006201BA" w:rsidRPr="00B26A8B" w:rsidRDefault="006201BA" w:rsidP="00BD4486">
      <w:pPr>
        <w:pStyle w:val="Corpotesto"/>
        <w:tabs>
          <w:tab w:val="left" w:pos="8647"/>
        </w:tabs>
        <w:spacing w:line="360" w:lineRule="auto"/>
        <w:ind w:left="360" w:right="113"/>
        <w:jc w:val="both"/>
        <w:rPr>
          <w:rFonts w:ascii="Arial" w:hAnsi="Arial" w:cs="Arial"/>
          <w:b/>
          <w:bCs/>
          <w:i/>
          <w:sz w:val="20"/>
          <w:szCs w:val="20"/>
          <w:lang w:val="it-IT"/>
        </w:rPr>
      </w:pPr>
      <w:proofErr w:type="spellStart"/>
      <w:r w:rsidRPr="00B26A8B">
        <w:rPr>
          <w:rFonts w:ascii="Arial" w:hAnsi="Arial" w:cs="Arial"/>
          <w:bCs/>
          <w:sz w:val="20"/>
          <w:szCs w:val="20"/>
        </w:rPr>
        <w:t>Sig</w:t>
      </w:r>
      <w:proofErr w:type="spellEnd"/>
      <w:r w:rsidRPr="00B26A8B">
        <w:rPr>
          <w:rFonts w:ascii="Arial" w:hAnsi="Arial" w:cs="Arial"/>
          <w:bCs/>
          <w:sz w:val="20"/>
          <w:szCs w:val="20"/>
        </w:rPr>
        <w:t>.__________________________nato a _____________________il _____________in qualità di_________________ residente a _______</w:t>
      </w:r>
      <w:r w:rsidR="00411EC7" w:rsidRPr="00B26A8B">
        <w:rPr>
          <w:rFonts w:ascii="Arial" w:hAnsi="Arial" w:cs="Arial"/>
          <w:bCs/>
          <w:sz w:val="20"/>
          <w:szCs w:val="20"/>
        </w:rPr>
        <w:t>______________________________</w:t>
      </w:r>
      <w:r w:rsidR="00C12ACF" w:rsidRPr="00B26A8B">
        <w:rPr>
          <w:rFonts w:ascii="Arial" w:hAnsi="Arial" w:cs="Arial"/>
          <w:bCs/>
          <w:sz w:val="20"/>
          <w:szCs w:val="20"/>
          <w:lang w:val="it-IT"/>
        </w:rPr>
        <w:t>;</w:t>
      </w:r>
    </w:p>
    <w:p w14:paraId="1757E676" w14:textId="77777777" w:rsidR="006201BA" w:rsidRPr="00B26A8B" w:rsidRDefault="006201BA" w:rsidP="00BD4486">
      <w:pPr>
        <w:pStyle w:val="Corpotesto"/>
        <w:tabs>
          <w:tab w:val="left" w:pos="8647"/>
        </w:tabs>
        <w:spacing w:line="360" w:lineRule="auto"/>
        <w:ind w:right="113"/>
        <w:jc w:val="both"/>
        <w:rPr>
          <w:rFonts w:ascii="Arial" w:hAnsi="Arial" w:cs="Arial"/>
          <w:bCs/>
          <w:sz w:val="20"/>
          <w:szCs w:val="20"/>
        </w:rPr>
      </w:pPr>
    </w:p>
    <w:p w14:paraId="2230FB49" w14:textId="77777777" w:rsidR="006201BA" w:rsidRPr="00B26A8B" w:rsidRDefault="006201BA" w:rsidP="00BD4486">
      <w:pPr>
        <w:pStyle w:val="Corpotesto"/>
        <w:tabs>
          <w:tab w:val="left" w:pos="8647"/>
        </w:tabs>
        <w:ind w:right="113"/>
        <w:jc w:val="both"/>
        <w:rPr>
          <w:rFonts w:ascii="Arial" w:hAnsi="Arial" w:cs="Arial"/>
          <w:bCs/>
          <w:i/>
          <w:sz w:val="20"/>
          <w:szCs w:val="20"/>
        </w:rPr>
      </w:pPr>
      <w:r w:rsidRPr="00B26A8B">
        <w:rPr>
          <w:rFonts w:ascii="Arial" w:hAnsi="Arial" w:cs="Arial"/>
          <w:bCs/>
          <w:i/>
          <w:sz w:val="20"/>
          <w:szCs w:val="20"/>
        </w:rPr>
        <w:t>[Inserire se ve ne sono altri]</w:t>
      </w:r>
    </w:p>
    <w:p w14:paraId="4C24DEC2" w14:textId="77777777" w:rsidR="00A12BDF" w:rsidRPr="00B26A8B" w:rsidRDefault="00A12BDF" w:rsidP="000C7014">
      <w:pPr>
        <w:pStyle w:val="Corpotesto"/>
        <w:tabs>
          <w:tab w:val="left" w:pos="8647"/>
        </w:tabs>
        <w:ind w:right="-221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3D829E01" w14:textId="16BC479A" w:rsidR="00472E5F" w:rsidRPr="00B26A8B" w:rsidRDefault="00BD774D" w:rsidP="00C12ACF">
      <w:pPr>
        <w:pStyle w:val="NormaleWeb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26A8B">
        <w:rPr>
          <w:rFonts w:ascii="Arial" w:hAnsi="Arial" w:cs="Arial"/>
          <w:b/>
          <w:sz w:val="20"/>
          <w:szCs w:val="20"/>
        </w:rPr>
        <w:t>4</w:t>
      </w:r>
      <w:r w:rsidR="000C7014" w:rsidRPr="00B26A8B">
        <w:rPr>
          <w:rFonts w:ascii="Arial" w:hAnsi="Arial" w:cs="Arial"/>
          <w:b/>
          <w:sz w:val="20"/>
          <w:szCs w:val="20"/>
        </w:rPr>
        <w:t xml:space="preserve">. </w:t>
      </w:r>
      <w:r w:rsidR="000C7014" w:rsidRPr="00B26A8B">
        <w:rPr>
          <w:rFonts w:ascii="Arial" w:hAnsi="Arial" w:cs="Arial"/>
          <w:bCs/>
          <w:sz w:val="20"/>
          <w:szCs w:val="20"/>
        </w:rPr>
        <w:t>di</w:t>
      </w:r>
      <w:r w:rsidR="00472E5F" w:rsidRPr="00B26A8B">
        <w:rPr>
          <w:rFonts w:ascii="Arial" w:hAnsi="Arial" w:cs="Arial"/>
          <w:bCs/>
          <w:sz w:val="20"/>
          <w:szCs w:val="20"/>
        </w:rPr>
        <w:t xml:space="preserve"> aver preso visione dell’Avviso di cui all’oggetto e di accettare tutte le condizioni e prescrizioni in esso contenute, senza riserva alcuna</w:t>
      </w:r>
      <w:r w:rsidR="00CD1912">
        <w:rPr>
          <w:rFonts w:ascii="Arial" w:hAnsi="Arial" w:cs="Arial"/>
          <w:bCs/>
          <w:sz w:val="20"/>
          <w:szCs w:val="20"/>
        </w:rPr>
        <w:t xml:space="preserve"> anche con riferimento alle indicazioni di cui al capitolo 11 dell’Avviso in cui si </w:t>
      </w:r>
      <w:r w:rsidR="00CD1912" w:rsidRPr="003E49E7">
        <w:rPr>
          <w:rFonts w:ascii="Arial" w:hAnsi="Arial" w:cs="Arial"/>
          <w:bCs/>
          <w:sz w:val="20"/>
          <w:szCs w:val="20"/>
        </w:rPr>
        <w:t>evidenzia che “</w:t>
      </w:r>
      <w:r w:rsidR="00CD1912" w:rsidRPr="00445CF0">
        <w:rPr>
          <w:rFonts w:ascii="Arial" w:hAnsi="Arial" w:cs="Arial"/>
          <w:bCs/>
          <w:i/>
          <w:iCs/>
          <w:sz w:val="20"/>
          <w:szCs w:val="20"/>
        </w:rPr>
        <w:t>la manifestazione d’interesse, che verrà trasmessa in risposta al presente Avviso da parte dei soggetti interessati</w:t>
      </w:r>
      <w:r w:rsidR="009D0B2C" w:rsidRPr="00445CF0">
        <w:rPr>
          <w:rFonts w:ascii="Arial" w:hAnsi="Arial" w:cs="Arial"/>
          <w:bCs/>
          <w:i/>
          <w:iCs/>
          <w:sz w:val="20"/>
          <w:szCs w:val="20"/>
        </w:rPr>
        <w:t>,</w:t>
      </w:r>
      <w:r w:rsidR="00CD1912" w:rsidRPr="00445CF0">
        <w:rPr>
          <w:rFonts w:ascii="Arial" w:hAnsi="Arial" w:cs="Arial"/>
          <w:bCs/>
          <w:i/>
          <w:iCs/>
          <w:sz w:val="20"/>
          <w:szCs w:val="20"/>
        </w:rPr>
        <w:t xml:space="preserve"> sarà irrevocabile per un termine pari a </w:t>
      </w:r>
      <w:r w:rsidR="000E71CD" w:rsidRPr="00445CF0">
        <w:rPr>
          <w:rFonts w:ascii="Arial" w:hAnsi="Arial" w:cs="Arial"/>
          <w:bCs/>
          <w:i/>
          <w:iCs/>
          <w:sz w:val="20"/>
          <w:szCs w:val="20"/>
        </w:rPr>
        <w:t>360</w:t>
      </w:r>
      <w:r w:rsidR="00CD1912" w:rsidRPr="00445CF0">
        <w:rPr>
          <w:rFonts w:ascii="Arial" w:hAnsi="Arial" w:cs="Arial"/>
          <w:bCs/>
          <w:i/>
          <w:iCs/>
          <w:sz w:val="20"/>
          <w:szCs w:val="20"/>
        </w:rPr>
        <w:t xml:space="preserve"> (</w:t>
      </w:r>
      <w:r w:rsidR="000E71CD" w:rsidRPr="00445CF0">
        <w:rPr>
          <w:rFonts w:ascii="Arial" w:hAnsi="Arial" w:cs="Arial"/>
          <w:bCs/>
          <w:i/>
          <w:iCs/>
          <w:sz w:val="20"/>
          <w:szCs w:val="20"/>
        </w:rPr>
        <w:t>trecentosessanta</w:t>
      </w:r>
      <w:r w:rsidR="00CD1912" w:rsidRPr="00445CF0">
        <w:rPr>
          <w:rFonts w:ascii="Arial" w:hAnsi="Arial" w:cs="Arial"/>
          <w:bCs/>
          <w:i/>
          <w:iCs/>
          <w:sz w:val="20"/>
          <w:szCs w:val="20"/>
        </w:rPr>
        <w:t>) giorni nell’ambito dei quali l’Investitore Professionale individuato sarà tenuto a interagire con Euregio+ e gli ulteriori soggetti (anche pubblici) coinvolti e/o altrimenti individuati, al fine di implementare la fase esecutiva del Progetto</w:t>
      </w:r>
      <w:r w:rsidR="009D0B2C">
        <w:rPr>
          <w:rFonts w:ascii="Arial" w:hAnsi="Arial" w:cs="Arial"/>
          <w:bCs/>
          <w:sz w:val="20"/>
          <w:szCs w:val="20"/>
        </w:rPr>
        <w:t>”</w:t>
      </w:r>
      <w:r w:rsidR="00C12ACF" w:rsidRPr="00B26A8B">
        <w:rPr>
          <w:rFonts w:ascii="Arial" w:hAnsi="Arial" w:cs="Arial"/>
          <w:bCs/>
          <w:sz w:val="20"/>
          <w:szCs w:val="20"/>
        </w:rPr>
        <w:t>;</w:t>
      </w:r>
      <w:r w:rsidR="00472E5F" w:rsidRPr="00B26A8B">
        <w:rPr>
          <w:rFonts w:ascii="Arial" w:hAnsi="Arial" w:cs="Arial"/>
          <w:b/>
          <w:sz w:val="20"/>
          <w:szCs w:val="20"/>
        </w:rPr>
        <w:t xml:space="preserve"> </w:t>
      </w:r>
    </w:p>
    <w:p w14:paraId="56F46AEC" w14:textId="2714C1B2" w:rsidR="00C55A69" w:rsidRPr="00B26A8B" w:rsidRDefault="00472E5F" w:rsidP="00C12ACF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6A8B">
        <w:rPr>
          <w:rFonts w:ascii="Arial" w:hAnsi="Arial" w:cs="Arial"/>
          <w:b/>
          <w:sz w:val="20"/>
          <w:szCs w:val="20"/>
        </w:rPr>
        <w:t xml:space="preserve">5. </w:t>
      </w:r>
      <w:r w:rsidR="00C55A69" w:rsidRPr="00B26A8B">
        <w:rPr>
          <w:rFonts w:ascii="Arial" w:hAnsi="Arial" w:cs="Arial"/>
          <w:sz w:val="20"/>
          <w:szCs w:val="20"/>
        </w:rPr>
        <w:t>di essere consapevole che, in caso di dichiarazioni incomplete o inesatte</w:t>
      </w:r>
      <w:r w:rsidR="00CD1912">
        <w:rPr>
          <w:rFonts w:ascii="Arial" w:hAnsi="Arial" w:cs="Arial"/>
          <w:sz w:val="20"/>
          <w:szCs w:val="20"/>
        </w:rPr>
        <w:t xml:space="preserve"> o poco chiare</w:t>
      </w:r>
      <w:r w:rsidR="00C55A69" w:rsidRPr="00B26A8B">
        <w:rPr>
          <w:rFonts w:ascii="Arial" w:hAnsi="Arial" w:cs="Arial"/>
          <w:sz w:val="20"/>
          <w:szCs w:val="20"/>
        </w:rPr>
        <w:t>, Euregio+ si riserva di chiedere integrazioni;</w:t>
      </w:r>
    </w:p>
    <w:p w14:paraId="79B6C269" w14:textId="0245CDF2" w:rsidR="00342419" w:rsidRPr="00B26A8B" w:rsidRDefault="00C55A69" w:rsidP="00C12AC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6A8B">
        <w:rPr>
          <w:rFonts w:ascii="Arial" w:hAnsi="Arial" w:cs="Arial"/>
          <w:b/>
          <w:bCs/>
          <w:sz w:val="20"/>
          <w:szCs w:val="20"/>
        </w:rPr>
        <w:t>6</w:t>
      </w:r>
      <w:r w:rsidRPr="00B26A8B">
        <w:rPr>
          <w:rFonts w:ascii="Arial" w:hAnsi="Arial" w:cs="Arial"/>
          <w:sz w:val="20"/>
          <w:szCs w:val="20"/>
        </w:rPr>
        <w:t xml:space="preserve">. di essere </w:t>
      </w:r>
      <w:r w:rsidRPr="00CD1912">
        <w:rPr>
          <w:rFonts w:ascii="Arial" w:hAnsi="Arial" w:cs="Arial"/>
          <w:sz w:val="20"/>
          <w:szCs w:val="20"/>
        </w:rPr>
        <w:t xml:space="preserve">consapevole che, in caso di informazioni non veritiere e/o false, la Società non sarà ritenuta idonea e </w:t>
      </w:r>
      <w:r w:rsidR="00B26A8B" w:rsidRPr="00CD1912">
        <w:rPr>
          <w:rFonts w:ascii="Arial" w:hAnsi="Arial" w:cs="Arial"/>
          <w:sz w:val="20"/>
          <w:szCs w:val="20"/>
        </w:rPr>
        <w:t xml:space="preserve">la propria istanza di </w:t>
      </w:r>
      <w:r w:rsidRPr="00CD1912">
        <w:rPr>
          <w:rFonts w:ascii="Arial" w:hAnsi="Arial" w:cs="Arial"/>
          <w:sz w:val="20"/>
          <w:szCs w:val="20"/>
        </w:rPr>
        <w:t>manifestazione d’interesse</w:t>
      </w:r>
      <w:r w:rsidR="00B26A8B" w:rsidRPr="00CD1912">
        <w:rPr>
          <w:rFonts w:ascii="Arial" w:hAnsi="Arial" w:cs="Arial"/>
          <w:sz w:val="20"/>
          <w:szCs w:val="20"/>
        </w:rPr>
        <w:t xml:space="preserve"> verrà estromessa dalla selezione in oggetto</w:t>
      </w:r>
      <w:r w:rsidRPr="00CD1912">
        <w:rPr>
          <w:rFonts w:ascii="Arial" w:hAnsi="Arial" w:cs="Arial"/>
          <w:sz w:val="20"/>
          <w:szCs w:val="20"/>
        </w:rPr>
        <w:t>;</w:t>
      </w:r>
      <w:r w:rsidRPr="00B26A8B">
        <w:rPr>
          <w:rFonts w:ascii="Arial" w:hAnsi="Arial" w:cs="Arial"/>
          <w:sz w:val="20"/>
          <w:szCs w:val="20"/>
        </w:rPr>
        <w:t xml:space="preserve"> </w:t>
      </w:r>
    </w:p>
    <w:p w14:paraId="734D3ED0" w14:textId="77777777" w:rsidR="00342419" w:rsidRPr="00B26A8B" w:rsidRDefault="00342419" w:rsidP="00C12ACF">
      <w:pPr>
        <w:pStyle w:val="Normale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6A8B">
        <w:rPr>
          <w:rFonts w:ascii="Arial" w:hAnsi="Arial" w:cs="Arial"/>
          <w:b/>
          <w:bCs/>
          <w:sz w:val="20"/>
          <w:szCs w:val="20"/>
        </w:rPr>
        <w:t>7.</w:t>
      </w:r>
      <w:r w:rsidRPr="00B26A8B">
        <w:rPr>
          <w:rFonts w:ascii="Arial" w:hAnsi="Arial" w:cs="Arial"/>
          <w:sz w:val="20"/>
          <w:szCs w:val="20"/>
        </w:rPr>
        <w:t xml:space="preserve"> di </w:t>
      </w:r>
      <w:r w:rsidR="00C55A69" w:rsidRPr="00B26A8B">
        <w:rPr>
          <w:rFonts w:ascii="Arial" w:hAnsi="Arial" w:cs="Arial"/>
          <w:sz w:val="20"/>
          <w:szCs w:val="20"/>
        </w:rPr>
        <w:t xml:space="preserve">essere consapevole e accettare che la presente manifestazione di interesse non comporta per </w:t>
      </w:r>
      <w:r w:rsidRPr="00B26A8B">
        <w:rPr>
          <w:rFonts w:ascii="Arial" w:hAnsi="Arial" w:cs="Arial"/>
          <w:sz w:val="20"/>
          <w:szCs w:val="20"/>
        </w:rPr>
        <w:t xml:space="preserve">Euregio+ </w:t>
      </w:r>
      <w:r w:rsidR="00C55A69" w:rsidRPr="00B26A8B">
        <w:rPr>
          <w:rFonts w:ascii="Arial" w:hAnsi="Arial" w:cs="Arial"/>
          <w:sz w:val="20"/>
          <w:szCs w:val="20"/>
        </w:rPr>
        <w:t>alcun obbligo nei confronti dell</w:t>
      </w:r>
      <w:r w:rsidRPr="00B26A8B">
        <w:rPr>
          <w:rFonts w:ascii="Arial" w:hAnsi="Arial" w:cs="Arial"/>
          <w:sz w:val="20"/>
          <w:szCs w:val="20"/>
        </w:rPr>
        <w:t>a Società;</w:t>
      </w:r>
    </w:p>
    <w:p w14:paraId="756F9763" w14:textId="77777777" w:rsidR="00C55A69" w:rsidRPr="00B26A8B" w:rsidRDefault="00342419" w:rsidP="00C12ACF">
      <w:pPr>
        <w:pStyle w:val="NormaleWeb"/>
        <w:jc w:val="both"/>
        <w:rPr>
          <w:rFonts w:ascii="Arial" w:hAnsi="Arial" w:cs="Arial"/>
          <w:sz w:val="20"/>
          <w:szCs w:val="20"/>
        </w:rPr>
      </w:pPr>
      <w:r w:rsidRPr="00B26A8B">
        <w:rPr>
          <w:rFonts w:ascii="Arial" w:hAnsi="Arial" w:cs="Arial"/>
          <w:b/>
          <w:bCs/>
          <w:sz w:val="20"/>
          <w:szCs w:val="20"/>
        </w:rPr>
        <w:t>8</w:t>
      </w:r>
      <w:r w:rsidRPr="00B26A8B">
        <w:rPr>
          <w:rFonts w:ascii="Arial" w:hAnsi="Arial" w:cs="Arial"/>
          <w:sz w:val="20"/>
          <w:szCs w:val="20"/>
        </w:rPr>
        <w:t>. d</w:t>
      </w:r>
      <w:r w:rsidR="00C55A69" w:rsidRPr="00B26A8B">
        <w:rPr>
          <w:rFonts w:ascii="Arial" w:hAnsi="Arial" w:cs="Arial"/>
          <w:sz w:val="20"/>
          <w:szCs w:val="20"/>
        </w:rPr>
        <w:t xml:space="preserve">i essere consapevole e accettare che </w:t>
      </w:r>
      <w:r w:rsidRPr="00B26A8B">
        <w:rPr>
          <w:rFonts w:ascii="Arial" w:hAnsi="Arial" w:cs="Arial"/>
          <w:sz w:val="20"/>
          <w:szCs w:val="20"/>
        </w:rPr>
        <w:t>Euregio+</w:t>
      </w:r>
      <w:r w:rsidR="00C55A69" w:rsidRPr="00B26A8B">
        <w:rPr>
          <w:rFonts w:ascii="Arial" w:hAnsi="Arial" w:cs="Arial"/>
          <w:sz w:val="20"/>
          <w:szCs w:val="20"/>
        </w:rPr>
        <w:t xml:space="preserve"> si riserva, in ogni caso ed in qualsiasi momento, il diritto, per ragioni rimesse esclusivamente alla sua libera scelta, di sospendere, revocare o modificare o annullare definitivamente l’</w:t>
      </w:r>
      <w:r w:rsidR="00C55A69" w:rsidRPr="00B26A8B">
        <w:rPr>
          <w:rFonts w:ascii="Arial" w:hAnsi="Arial" w:cs="Arial"/>
          <w:i/>
          <w:iCs/>
          <w:sz w:val="20"/>
          <w:szCs w:val="20"/>
        </w:rPr>
        <w:t xml:space="preserve">iter </w:t>
      </w:r>
      <w:r w:rsidR="00C55A69" w:rsidRPr="00B26A8B">
        <w:rPr>
          <w:rFonts w:ascii="Arial" w:hAnsi="Arial" w:cs="Arial"/>
          <w:sz w:val="20"/>
          <w:szCs w:val="20"/>
        </w:rPr>
        <w:t>relativo alla presente manifestazione di interesse, senza che ciò possa costituire diritto o pretesa a qualsivoglia risarcimento, rimborso o indennizzo dei costi o delle spese eventualmente sostenuti dall</w:t>
      </w:r>
      <w:r w:rsidRPr="00B26A8B">
        <w:rPr>
          <w:rFonts w:ascii="Arial" w:hAnsi="Arial" w:cs="Arial"/>
          <w:sz w:val="20"/>
          <w:szCs w:val="20"/>
        </w:rPr>
        <w:t>a Società</w:t>
      </w:r>
      <w:r w:rsidR="004633FE" w:rsidRPr="00B26A8B">
        <w:rPr>
          <w:rFonts w:ascii="Arial" w:hAnsi="Arial" w:cs="Arial"/>
          <w:sz w:val="20"/>
          <w:szCs w:val="20"/>
        </w:rPr>
        <w:t>;</w:t>
      </w:r>
    </w:p>
    <w:p w14:paraId="550FAB79" w14:textId="204F1293" w:rsidR="008A0F40" w:rsidRPr="00B26A8B" w:rsidRDefault="008A0F40" w:rsidP="00DF7D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4884388" w14:textId="5B36B19F" w:rsidR="00F65A76" w:rsidRDefault="00F65A76" w:rsidP="00DF7D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4"/>
      </w:tblGrid>
      <w:tr w:rsidR="00342419" w:rsidRPr="00B26A8B" w14:paraId="30D8A00A" w14:textId="77777777" w:rsidTr="00BD4486">
        <w:trPr>
          <w:trHeight w:val="448"/>
        </w:trPr>
        <w:tc>
          <w:tcPr>
            <w:tcW w:w="9634" w:type="dxa"/>
          </w:tcPr>
          <w:p w14:paraId="7E23D6D0" w14:textId="77777777" w:rsidR="00342419" w:rsidRPr="00B26A8B" w:rsidRDefault="00342419" w:rsidP="00A13264">
            <w:pPr>
              <w:pStyle w:val="sche22"/>
              <w:jc w:val="both"/>
              <w:rPr>
                <w:rFonts w:ascii="Arial" w:hAnsi="Arial" w:cs="Arial"/>
                <w:b/>
                <w:lang w:val="it-IT"/>
              </w:rPr>
            </w:pPr>
            <w:r w:rsidRPr="00B26A8B">
              <w:rPr>
                <w:rFonts w:ascii="Arial" w:hAnsi="Arial" w:cs="Arial"/>
                <w:b/>
                <w:lang w:val="it-IT"/>
              </w:rPr>
              <w:lastRenderedPageBreak/>
              <w:t xml:space="preserve">SEZIONE C) </w:t>
            </w:r>
          </w:p>
          <w:p w14:paraId="3FF4E3EC" w14:textId="77777777" w:rsidR="00342419" w:rsidRPr="00B26A8B" w:rsidRDefault="00342419" w:rsidP="00A13264">
            <w:pPr>
              <w:pStyle w:val="sche22"/>
              <w:jc w:val="both"/>
              <w:rPr>
                <w:rFonts w:ascii="Arial" w:hAnsi="Arial" w:cs="Arial"/>
                <w:lang w:val="it-IT"/>
              </w:rPr>
            </w:pPr>
          </w:p>
        </w:tc>
      </w:tr>
    </w:tbl>
    <w:p w14:paraId="0180682B" w14:textId="77777777" w:rsidR="00342419" w:rsidRPr="00B26A8B" w:rsidRDefault="00342419" w:rsidP="00DF7D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A1FB522" w14:textId="71AAC042" w:rsidR="00CF0BE0" w:rsidRPr="00CD1912" w:rsidRDefault="009728D8" w:rsidP="007F782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B26A8B">
        <w:rPr>
          <w:rFonts w:ascii="Arial" w:hAnsi="Arial" w:cs="Arial"/>
          <w:b/>
          <w:bCs/>
          <w:sz w:val="20"/>
          <w:szCs w:val="20"/>
        </w:rPr>
        <w:t>9</w:t>
      </w:r>
      <w:r w:rsidR="00342419" w:rsidRPr="00B26A8B">
        <w:rPr>
          <w:rFonts w:ascii="Arial" w:hAnsi="Arial" w:cs="Arial"/>
          <w:b/>
          <w:bCs/>
          <w:sz w:val="20"/>
          <w:szCs w:val="20"/>
        </w:rPr>
        <w:t xml:space="preserve">. </w:t>
      </w:r>
      <w:r w:rsidR="00342419" w:rsidRPr="00B26A8B">
        <w:rPr>
          <w:rFonts w:ascii="Arial" w:hAnsi="Arial" w:cs="Arial"/>
          <w:sz w:val="20"/>
          <w:szCs w:val="20"/>
        </w:rPr>
        <w:t xml:space="preserve">di </w:t>
      </w:r>
      <w:r w:rsidR="00342419" w:rsidRPr="00CD1912">
        <w:rPr>
          <w:rFonts w:ascii="Arial" w:hAnsi="Arial" w:cs="Arial"/>
          <w:sz w:val="20"/>
          <w:szCs w:val="20"/>
        </w:rPr>
        <w:t>a</w:t>
      </w:r>
      <w:r w:rsidR="00CF0BE0" w:rsidRPr="00CD1912">
        <w:rPr>
          <w:rFonts w:ascii="Arial" w:hAnsi="Arial" w:cs="Arial"/>
          <w:sz w:val="20"/>
          <w:szCs w:val="20"/>
        </w:rPr>
        <w:t xml:space="preserve">ver svolto </w:t>
      </w:r>
      <w:r w:rsidR="002019FF">
        <w:rPr>
          <w:rFonts w:ascii="Arial" w:hAnsi="Arial" w:cs="Arial"/>
          <w:sz w:val="20"/>
          <w:szCs w:val="20"/>
        </w:rPr>
        <w:t>cumulativamente</w:t>
      </w:r>
      <w:ins w:id="2" w:author="Author" w:date="2024-06-02T16:12:00Z">
        <w:r w:rsidR="009D0B2C">
          <w:rPr>
            <w:rFonts w:ascii="Arial" w:hAnsi="Arial" w:cs="Arial"/>
            <w:sz w:val="20"/>
            <w:szCs w:val="20"/>
          </w:rPr>
          <w:t>,</w:t>
        </w:r>
      </w:ins>
      <w:r w:rsidR="002019FF">
        <w:rPr>
          <w:rFonts w:ascii="Arial" w:hAnsi="Arial" w:cs="Arial"/>
          <w:sz w:val="20"/>
          <w:szCs w:val="20"/>
        </w:rPr>
        <w:t xml:space="preserve"> </w:t>
      </w:r>
      <w:r w:rsidR="00185B85" w:rsidRPr="00CD1912">
        <w:rPr>
          <w:rFonts w:ascii="Arial" w:hAnsi="Arial" w:cs="Arial"/>
          <w:sz w:val="20"/>
          <w:szCs w:val="20"/>
        </w:rPr>
        <w:t>nell’ultimo quinquennio</w:t>
      </w:r>
      <w:r w:rsidR="009D0B2C">
        <w:rPr>
          <w:rFonts w:ascii="Arial" w:hAnsi="Arial" w:cs="Arial"/>
          <w:sz w:val="20"/>
          <w:szCs w:val="20"/>
        </w:rPr>
        <w:t>,</w:t>
      </w:r>
      <w:r w:rsidR="00185B85" w:rsidRPr="00CD1912">
        <w:rPr>
          <w:rFonts w:ascii="Arial" w:hAnsi="Arial" w:cs="Arial"/>
          <w:sz w:val="20"/>
          <w:szCs w:val="20"/>
        </w:rPr>
        <w:t xml:space="preserve"> </w:t>
      </w:r>
      <w:bookmarkStart w:id="3" w:name="_Hlk154600844"/>
      <w:r w:rsidR="00CF0BE0" w:rsidRPr="00CD1912">
        <w:rPr>
          <w:rFonts w:ascii="Arial" w:hAnsi="Arial" w:cs="Arial"/>
          <w:sz w:val="20"/>
          <w:szCs w:val="20"/>
        </w:rPr>
        <w:t xml:space="preserve">attività di </w:t>
      </w:r>
      <w:r w:rsidR="00614D7E">
        <w:rPr>
          <w:rFonts w:ascii="Arial" w:hAnsi="Arial" w:cs="Arial"/>
          <w:sz w:val="20"/>
          <w:szCs w:val="20"/>
        </w:rPr>
        <w:t>gestione</w:t>
      </w:r>
      <w:r w:rsidR="009D0B2C">
        <w:rPr>
          <w:rFonts w:ascii="Arial" w:hAnsi="Arial" w:cs="Arial"/>
          <w:sz w:val="20"/>
          <w:szCs w:val="20"/>
        </w:rPr>
        <w:t xml:space="preserve"> diretta</w:t>
      </w:r>
      <w:r w:rsidR="00614D7E">
        <w:rPr>
          <w:rFonts w:ascii="Arial" w:hAnsi="Arial" w:cs="Arial"/>
          <w:sz w:val="20"/>
          <w:szCs w:val="20"/>
        </w:rPr>
        <w:t xml:space="preserve"> di RSA, case di riposo e similari </w:t>
      </w:r>
      <w:bookmarkEnd w:id="3"/>
      <w:r w:rsidR="000B21B9" w:rsidRPr="00CD1912">
        <w:rPr>
          <w:rFonts w:ascii="Arial" w:hAnsi="Arial" w:cs="Arial"/>
          <w:sz w:val="20"/>
          <w:szCs w:val="20"/>
        </w:rPr>
        <w:t xml:space="preserve">per un valore almeno pari a Euro </w:t>
      </w:r>
      <w:r w:rsidR="000B21B9">
        <w:rPr>
          <w:rFonts w:ascii="Arial" w:hAnsi="Arial" w:cs="Arial"/>
          <w:sz w:val="20"/>
          <w:szCs w:val="20"/>
        </w:rPr>
        <w:t>1,5</w:t>
      </w:r>
      <w:r w:rsidR="000B21B9" w:rsidRPr="00CD1912">
        <w:rPr>
          <w:rFonts w:ascii="Arial" w:hAnsi="Arial" w:cs="Arial"/>
          <w:sz w:val="20"/>
          <w:szCs w:val="20"/>
        </w:rPr>
        <w:t xml:space="preserve"> milioni, e per la precisione pari a Euro</w:t>
      </w:r>
      <w:r w:rsidR="000B21B9">
        <w:rPr>
          <w:rFonts w:ascii="Arial" w:hAnsi="Arial" w:cs="Arial"/>
          <w:sz w:val="20"/>
          <w:szCs w:val="20"/>
        </w:rPr>
        <w:t xml:space="preserve"> </w:t>
      </w:r>
      <w:r w:rsidR="000B21B9" w:rsidRPr="000C4CEE">
        <w:rPr>
          <w:rFonts w:ascii="Arial" w:hAnsi="Arial" w:cs="Arial"/>
          <w:sz w:val="20"/>
          <w:szCs w:val="20"/>
          <w:highlight w:val="yellow"/>
        </w:rPr>
        <w:t>[</w:t>
      </w:r>
      <w:r w:rsidR="000B21B9" w:rsidRPr="000C4CEE">
        <w:rPr>
          <w:sz w:val="20"/>
          <w:szCs w:val="20"/>
          <w:highlight w:val="yellow"/>
        </w:rPr>
        <w:t>•</w:t>
      </w:r>
      <w:r w:rsidR="000B21B9" w:rsidRPr="000C4CEE">
        <w:rPr>
          <w:rFonts w:ascii="Arial" w:hAnsi="Arial" w:cs="Arial"/>
          <w:sz w:val="20"/>
          <w:szCs w:val="20"/>
          <w:highlight w:val="yellow"/>
        </w:rPr>
        <w:t>]</w:t>
      </w:r>
      <w:r w:rsidR="000B21B9">
        <w:rPr>
          <w:rFonts w:ascii="Arial" w:hAnsi="Arial" w:cs="Arial"/>
          <w:sz w:val="20"/>
          <w:szCs w:val="20"/>
        </w:rPr>
        <w:t xml:space="preserve"> </w:t>
      </w:r>
      <w:r w:rsidR="00CF0BE0" w:rsidRPr="00CD1912">
        <w:rPr>
          <w:rFonts w:ascii="Arial" w:hAnsi="Arial" w:cs="Arial"/>
          <w:sz w:val="20"/>
          <w:szCs w:val="20"/>
        </w:rPr>
        <w:t>al netto di IVA</w:t>
      </w:r>
      <w:r w:rsidR="007C0354" w:rsidRPr="00CD1912">
        <w:rPr>
          <w:rFonts w:ascii="Arial" w:hAnsi="Arial" w:cs="Arial"/>
          <w:sz w:val="20"/>
          <w:szCs w:val="20"/>
        </w:rPr>
        <w:t>;</w:t>
      </w:r>
    </w:p>
    <w:p w14:paraId="0D74CF98" w14:textId="22DCA188" w:rsidR="00185B85" w:rsidRPr="00CD1912" w:rsidRDefault="00185B85" w:rsidP="007F782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D1912">
        <w:rPr>
          <w:rFonts w:ascii="Arial" w:hAnsi="Arial" w:cs="Arial"/>
          <w:b/>
          <w:bCs/>
          <w:sz w:val="20"/>
          <w:szCs w:val="20"/>
        </w:rPr>
        <w:t>1</w:t>
      </w:r>
      <w:r w:rsidR="00607FE4" w:rsidRPr="00CD1912">
        <w:rPr>
          <w:rFonts w:ascii="Arial" w:hAnsi="Arial" w:cs="Arial"/>
          <w:b/>
          <w:bCs/>
          <w:sz w:val="20"/>
          <w:szCs w:val="20"/>
        </w:rPr>
        <w:t>0</w:t>
      </w:r>
      <w:bookmarkStart w:id="4" w:name="_Hlk163060103"/>
      <w:r w:rsidRPr="00CD1912">
        <w:rPr>
          <w:rFonts w:ascii="Arial" w:hAnsi="Arial" w:cs="Arial"/>
          <w:b/>
          <w:bCs/>
          <w:sz w:val="20"/>
          <w:szCs w:val="20"/>
        </w:rPr>
        <w:t>.</w:t>
      </w:r>
      <w:r w:rsidRPr="00CD1912">
        <w:rPr>
          <w:rFonts w:ascii="Arial" w:hAnsi="Arial" w:cs="Arial"/>
          <w:sz w:val="20"/>
          <w:szCs w:val="20"/>
        </w:rPr>
        <w:t xml:space="preserve"> di avere esperienze </w:t>
      </w:r>
      <w:r w:rsidR="002019FF" w:rsidRPr="002019FF">
        <w:rPr>
          <w:rFonts w:ascii="Arial" w:hAnsi="Arial" w:cs="Arial"/>
          <w:sz w:val="20"/>
          <w:szCs w:val="20"/>
        </w:rPr>
        <w:t>documentabili nel</w:t>
      </w:r>
      <w:r w:rsidR="00766B81">
        <w:rPr>
          <w:rFonts w:ascii="Arial" w:hAnsi="Arial" w:cs="Arial"/>
          <w:sz w:val="20"/>
          <w:szCs w:val="20"/>
        </w:rPr>
        <w:t xml:space="preserve"> settore </w:t>
      </w:r>
      <w:r w:rsidR="002019FF" w:rsidRPr="002019FF">
        <w:rPr>
          <w:rFonts w:ascii="Arial" w:hAnsi="Arial" w:cs="Arial"/>
          <w:sz w:val="20"/>
          <w:szCs w:val="20"/>
        </w:rPr>
        <w:t>RSA e/o str</w:t>
      </w:r>
      <w:bookmarkStart w:id="5" w:name="_GoBack"/>
      <w:bookmarkEnd w:id="5"/>
      <w:r w:rsidR="002019FF" w:rsidRPr="002019FF">
        <w:rPr>
          <w:rFonts w:ascii="Arial" w:hAnsi="Arial" w:cs="Arial"/>
          <w:sz w:val="20"/>
          <w:szCs w:val="20"/>
        </w:rPr>
        <w:t>utture similari</w:t>
      </w:r>
      <w:r w:rsidR="009D0B2C">
        <w:rPr>
          <w:rFonts w:ascii="Arial" w:hAnsi="Arial" w:cs="Arial"/>
          <w:sz w:val="20"/>
          <w:szCs w:val="20"/>
        </w:rPr>
        <w:t>,</w:t>
      </w:r>
      <w:r w:rsidR="002019FF" w:rsidRPr="002019FF">
        <w:rPr>
          <w:rFonts w:ascii="Arial" w:hAnsi="Arial" w:cs="Arial"/>
          <w:sz w:val="20"/>
          <w:szCs w:val="20"/>
        </w:rPr>
        <w:t xml:space="preserve"> con specifico riferimento ai servizi </w:t>
      </w:r>
      <w:r w:rsidR="009D0B2C">
        <w:rPr>
          <w:rFonts w:ascii="Arial" w:hAnsi="Arial" w:cs="Arial"/>
          <w:sz w:val="20"/>
          <w:szCs w:val="20"/>
        </w:rPr>
        <w:t xml:space="preserve">e alle attività richiesti nell’Avviso e </w:t>
      </w:r>
      <w:r w:rsidR="002019FF" w:rsidRPr="002019FF">
        <w:rPr>
          <w:rFonts w:ascii="Arial" w:hAnsi="Arial" w:cs="Arial"/>
          <w:sz w:val="20"/>
          <w:szCs w:val="20"/>
        </w:rPr>
        <w:t>attualmente offerti</w:t>
      </w:r>
      <w:r w:rsidR="009D0B2C">
        <w:rPr>
          <w:rFonts w:ascii="Arial" w:hAnsi="Arial" w:cs="Arial"/>
          <w:sz w:val="20"/>
          <w:szCs w:val="20"/>
        </w:rPr>
        <w:t>,</w:t>
      </w:r>
      <w:r w:rsidR="002019FF" w:rsidRPr="002019FF">
        <w:rPr>
          <w:rFonts w:ascii="Arial" w:hAnsi="Arial" w:cs="Arial"/>
          <w:sz w:val="20"/>
          <w:szCs w:val="20"/>
        </w:rPr>
        <w:t xml:space="preserve"> anche in ambito di progettazione</w:t>
      </w:r>
      <w:r w:rsidR="000B21B9">
        <w:rPr>
          <w:rFonts w:ascii="Arial" w:hAnsi="Arial" w:cs="Arial"/>
          <w:sz w:val="20"/>
          <w:szCs w:val="20"/>
        </w:rPr>
        <w:t xml:space="preserve"> </w:t>
      </w:r>
      <w:r w:rsidR="000B21B9" w:rsidRPr="00445CF0">
        <w:rPr>
          <w:rFonts w:ascii="Arial" w:hAnsi="Arial" w:cs="Arial"/>
          <w:sz w:val="20"/>
          <w:szCs w:val="20"/>
        </w:rPr>
        <w:t xml:space="preserve">(in veste di </w:t>
      </w:r>
      <w:r w:rsidR="000B21B9" w:rsidRPr="00445CF0">
        <w:rPr>
          <w:rFonts w:ascii="Arial" w:hAnsi="Arial" w:cs="Arial"/>
          <w:i/>
          <w:iCs/>
          <w:sz w:val="20"/>
          <w:szCs w:val="20"/>
        </w:rPr>
        <w:t>general contractor</w:t>
      </w:r>
      <w:r w:rsidR="000B21B9" w:rsidRPr="00445CF0">
        <w:rPr>
          <w:rFonts w:ascii="Arial" w:hAnsi="Arial" w:cs="Arial"/>
          <w:sz w:val="20"/>
          <w:szCs w:val="20"/>
        </w:rPr>
        <w:t>/committente)</w:t>
      </w:r>
      <w:r w:rsidR="002019FF" w:rsidRPr="002019FF">
        <w:rPr>
          <w:rFonts w:ascii="Arial" w:hAnsi="Arial" w:cs="Arial"/>
          <w:sz w:val="20"/>
          <w:szCs w:val="20"/>
        </w:rPr>
        <w:t xml:space="preserve">, </w:t>
      </w:r>
      <w:r w:rsidR="000B21B9">
        <w:rPr>
          <w:rFonts w:ascii="Arial" w:hAnsi="Arial" w:cs="Arial"/>
          <w:sz w:val="20"/>
          <w:szCs w:val="20"/>
        </w:rPr>
        <w:t xml:space="preserve">costruzione </w:t>
      </w:r>
      <w:r w:rsidR="000B21B9" w:rsidRPr="000C4CEE">
        <w:rPr>
          <w:rFonts w:ascii="Arial" w:hAnsi="Arial" w:cs="Arial"/>
          <w:sz w:val="20"/>
          <w:szCs w:val="20"/>
        </w:rPr>
        <w:t xml:space="preserve">(in veste di </w:t>
      </w:r>
      <w:r w:rsidR="000B21B9" w:rsidRPr="000C4CEE">
        <w:rPr>
          <w:rFonts w:ascii="Arial" w:hAnsi="Arial" w:cs="Arial"/>
          <w:i/>
          <w:iCs/>
          <w:sz w:val="20"/>
          <w:szCs w:val="20"/>
        </w:rPr>
        <w:t>general contractor</w:t>
      </w:r>
      <w:r w:rsidR="000B21B9" w:rsidRPr="000C4CEE">
        <w:rPr>
          <w:rFonts w:ascii="Arial" w:hAnsi="Arial" w:cs="Arial"/>
          <w:sz w:val="20"/>
          <w:szCs w:val="20"/>
        </w:rPr>
        <w:t>/committente)</w:t>
      </w:r>
      <w:r w:rsidR="000B21B9" w:rsidRPr="002019FF">
        <w:rPr>
          <w:rFonts w:ascii="Arial" w:hAnsi="Arial" w:cs="Arial"/>
          <w:sz w:val="20"/>
          <w:szCs w:val="20"/>
        </w:rPr>
        <w:t xml:space="preserve"> </w:t>
      </w:r>
      <w:r w:rsidR="002019FF" w:rsidRPr="002019FF">
        <w:rPr>
          <w:rFonts w:ascii="Arial" w:hAnsi="Arial" w:cs="Arial"/>
          <w:sz w:val="20"/>
          <w:szCs w:val="20"/>
        </w:rPr>
        <w:t>e gestione</w:t>
      </w:r>
      <w:r w:rsidRPr="00CD1912">
        <w:rPr>
          <w:rFonts w:ascii="Arial" w:hAnsi="Arial" w:cs="Arial"/>
          <w:sz w:val="20"/>
          <w:szCs w:val="20"/>
        </w:rPr>
        <w:t xml:space="preserve">; </w:t>
      </w:r>
    </w:p>
    <w:p w14:paraId="29EB418C" w14:textId="15286C42" w:rsidR="00884652" w:rsidRPr="003E49E7" w:rsidRDefault="00AC79C2" w:rsidP="007F782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E49E7">
        <w:rPr>
          <w:rFonts w:ascii="Arial" w:hAnsi="Arial" w:cs="Arial"/>
          <w:b/>
          <w:bCs/>
          <w:sz w:val="20"/>
          <w:szCs w:val="20"/>
        </w:rPr>
        <w:t>1</w:t>
      </w:r>
      <w:r w:rsidR="00766B81">
        <w:rPr>
          <w:rFonts w:ascii="Arial" w:hAnsi="Arial" w:cs="Arial"/>
          <w:b/>
          <w:bCs/>
          <w:sz w:val="20"/>
          <w:szCs w:val="20"/>
        </w:rPr>
        <w:t>1</w:t>
      </w:r>
      <w:r w:rsidRPr="003E49E7">
        <w:rPr>
          <w:rFonts w:ascii="Arial" w:hAnsi="Arial" w:cs="Arial"/>
          <w:b/>
          <w:bCs/>
          <w:sz w:val="20"/>
          <w:szCs w:val="20"/>
        </w:rPr>
        <w:t>.</w:t>
      </w:r>
      <w:r w:rsidRPr="003E49E7">
        <w:rPr>
          <w:rFonts w:ascii="Arial" w:hAnsi="Arial" w:cs="Arial"/>
          <w:sz w:val="20"/>
          <w:szCs w:val="20"/>
        </w:rPr>
        <w:t xml:space="preserve"> </w:t>
      </w:r>
      <w:r w:rsidR="002D5C34" w:rsidRPr="003E49E7">
        <w:rPr>
          <w:rFonts w:ascii="Arial" w:hAnsi="Arial" w:cs="Arial"/>
          <w:sz w:val="20"/>
          <w:szCs w:val="20"/>
        </w:rPr>
        <w:t xml:space="preserve">di avere </w:t>
      </w:r>
      <w:bookmarkStart w:id="6" w:name="_Hlk163060286"/>
      <w:r w:rsidR="002D5C34" w:rsidRPr="003E49E7">
        <w:rPr>
          <w:rFonts w:ascii="Arial" w:hAnsi="Arial" w:cs="Arial"/>
          <w:sz w:val="20"/>
          <w:szCs w:val="20"/>
        </w:rPr>
        <w:t xml:space="preserve">un’organizzazione aziendale </w:t>
      </w:r>
      <w:r w:rsidR="00902070" w:rsidRPr="003E49E7">
        <w:rPr>
          <w:rFonts w:ascii="Arial" w:hAnsi="Arial" w:cs="Arial"/>
          <w:sz w:val="20"/>
          <w:szCs w:val="20"/>
        </w:rPr>
        <w:t>idonea a</w:t>
      </w:r>
      <w:r w:rsidR="002D5C34" w:rsidRPr="003E49E7">
        <w:rPr>
          <w:rFonts w:ascii="Arial" w:hAnsi="Arial" w:cs="Arial"/>
          <w:sz w:val="20"/>
          <w:szCs w:val="20"/>
        </w:rPr>
        <w:t xml:space="preserve"> svolgere i servizi e le attività richiesti e offerti</w:t>
      </w:r>
      <w:bookmarkEnd w:id="4"/>
      <w:r w:rsidR="00E5288A" w:rsidRPr="003E49E7">
        <w:rPr>
          <w:rFonts w:ascii="Arial" w:hAnsi="Arial" w:cs="Arial"/>
          <w:sz w:val="20"/>
          <w:szCs w:val="20"/>
        </w:rPr>
        <w:t>;</w:t>
      </w:r>
      <w:r w:rsidR="00CE748C" w:rsidRPr="003E49E7">
        <w:rPr>
          <w:rFonts w:ascii="Arial" w:hAnsi="Arial" w:cs="Arial"/>
          <w:sz w:val="20"/>
          <w:szCs w:val="20"/>
        </w:rPr>
        <w:t xml:space="preserve"> </w:t>
      </w:r>
      <w:r w:rsidR="00884652" w:rsidRPr="003E49E7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26704E41" w14:textId="51594545" w:rsidR="000B21B9" w:rsidRDefault="002D5C34" w:rsidP="007F782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3E49E7">
        <w:rPr>
          <w:rFonts w:ascii="Arial" w:hAnsi="Arial" w:cs="Arial"/>
          <w:b/>
          <w:sz w:val="20"/>
          <w:szCs w:val="20"/>
        </w:rPr>
        <w:t>1</w:t>
      </w:r>
      <w:r w:rsidR="00766B81">
        <w:rPr>
          <w:rFonts w:ascii="Arial" w:hAnsi="Arial" w:cs="Arial"/>
          <w:b/>
          <w:sz w:val="20"/>
          <w:szCs w:val="20"/>
        </w:rPr>
        <w:t>2</w:t>
      </w:r>
      <w:r w:rsidRPr="003E49E7">
        <w:rPr>
          <w:rFonts w:ascii="Arial" w:hAnsi="Arial" w:cs="Arial"/>
          <w:sz w:val="20"/>
          <w:szCs w:val="20"/>
        </w:rPr>
        <w:t xml:space="preserve">. </w:t>
      </w:r>
      <w:bookmarkStart w:id="7" w:name="_Hlk168221042"/>
      <w:r w:rsidR="000B21B9">
        <w:rPr>
          <w:rFonts w:ascii="Arial" w:hAnsi="Arial" w:cs="Arial"/>
          <w:sz w:val="20"/>
          <w:szCs w:val="20"/>
        </w:rPr>
        <w:t>di avere</w:t>
      </w:r>
      <w:r w:rsidR="000B21B9" w:rsidRPr="00445CF0">
        <w:rPr>
          <w:rFonts w:ascii="Arial" w:hAnsi="Arial" w:cs="Arial"/>
          <w:sz w:val="20"/>
          <w:szCs w:val="20"/>
        </w:rPr>
        <w:t xml:space="preserve"> conoscenz</w:t>
      </w:r>
      <w:r w:rsidR="000B21B9">
        <w:rPr>
          <w:rFonts w:ascii="Arial" w:hAnsi="Arial" w:cs="Arial"/>
          <w:sz w:val="20"/>
          <w:szCs w:val="20"/>
        </w:rPr>
        <w:t>e</w:t>
      </w:r>
      <w:r w:rsidR="000B21B9" w:rsidRPr="00445CF0">
        <w:rPr>
          <w:rFonts w:ascii="Arial" w:hAnsi="Arial" w:cs="Arial"/>
          <w:sz w:val="20"/>
          <w:szCs w:val="20"/>
        </w:rPr>
        <w:t xml:space="preserve"> e/o </w:t>
      </w:r>
      <w:r w:rsidR="000B21B9">
        <w:rPr>
          <w:rFonts w:ascii="Arial" w:hAnsi="Arial" w:cs="Arial"/>
          <w:sz w:val="20"/>
          <w:szCs w:val="20"/>
        </w:rPr>
        <w:t>presenza</w:t>
      </w:r>
      <w:r w:rsidR="000B21B9" w:rsidRPr="00445CF0">
        <w:rPr>
          <w:rFonts w:ascii="Arial" w:hAnsi="Arial" w:cs="Arial"/>
          <w:sz w:val="20"/>
          <w:szCs w:val="20"/>
        </w:rPr>
        <w:t xml:space="preserve"> sul territorio dell’Alto Adige/Südtirol che consentano di proporre le migliori soluzioni tecniche, progettuali</w:t>
      </w:r>
      <w:r w:rsidR="00445CF0">
        <w:rPr>
          <w:rFonts w:ascii="Arial" w:hAnsi="Arial" w:cs="Arial"/>
          <w:sz w:val="20"/>
          <w:szCs w:val="20"/>
        </w:rPr>
        <w:t>, gestionali</w:t>
      </w:r>
      <w:r w:rsidR="000B21B9" w:rsidRPr="00445CF0">
        <w:rPr>
          <w:rFonts w:ascii="Arial" w:hAnsi="Arial" w:cs="Arial"/>
          <w:sz w:val="20"/>
          <w:szCs w:val="20"/>
        </w:rPr>
        <w:t xml:space="preserve"> e amministrative rispetto al contesto e alle caratteristiche del </w:t>
      </w:r>
      <w:r w:rsidR="000B21B9">
        <w:rPr>
          <w:rFonts w:ascii="Arial" w:hAnsi="Arial" w:cs="Arial"/>
          <w:sz w:val="20"/>
          <w:szCs w:val="20"/>
        </w:rPr>
        <w:t>p</w:t>
      </w:r>
      <w:r w:rsidR="000B21B9" w:rsidRPr="00445CF0">
        <w:rPr>
          <w:rFonts w:ascii="Arial" w:hAnsi="Arial" w:cs="Arial"/>
          <w:sz w:val="20"/>
          <w:szCs w:val="20"/>
        </w:rPr>
        <w:t>rogetto</w:t>
      </w:r>
      <w:r w:rsidR="000B21B9">
        <w:rPr>
          <w:rFonts w:ascii="Arial" w:hAnsi="Arial" w:cs="Arial"/>
          <w:sz w:val="20"/>
          <w:szCs w:val="20"/>
        </w:rPr>
        <w:t xml:space="preserve"> in parola</w:t>
      </w:r>
      <w:r w:rsidR="000B21B9" w:rsidRPr="00445CF0">
        <w:rPr>
          <w:rFonts w:ascii="Arial" w:hAnsi="Arial" w:cs="Arial"/>
          <w:sz w:val="20"/>
          <w:szCs w:val="20"/>
        </w:rPr>
        <w:t>;</w:t>
      </w:r>
      <w:bookmarkEnd w:id="7"/>
    </w:p>
    <w:p w14:paraId="0338F34A" w14:textId="48C4347F" w:rsidR="002D5C34" w:rsidRPr="00CD1912" w:rsidRDefault="000B21B9" w:rsidP="007F782C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45CF0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445CF0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2D5C34" w:rsidRPr="003E49E7">
        <w:rPr>
          <w:rFonts w:ascii="Arial" w:hAnsi="Arial" w:cs="Arial"/>
          <w:sz w:val="20"/>
          <w:szCs w:val="20"/>
        </w:rPr>
        <w:t>di rientrare nella definizione di Investitore Professionale</w:t>
      </w:r>
      <w:r w:rsidR="002D5C34" w:rsidRPr="003E49E7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="002D5C34" w:rsidRPr="003E49E7">
        <w:rPr>
          <w:rFonts w:ascii="Arial" w:hAnsi="Arial" w:cs="Arial"/>
          <w:sz w:val="20"/>
          <w:szCs w:val="20"/>
        </w:rPr>
        <w:t xml:space="preserve"> e di voler condividere, con </w:t>
      </w:r>
      <w:r w:rsidR="009D0B2C">
        <w:rPr>
          <w:rFonts w:ascii="Arial" w:hAnsi="Arial" w:cs="Arial"/>
          <w:sz w:val="20"/>
          <w:szCs w:val="20"/>
        </w:rPr>
        <w:t xml:space="preserve">Euregio+ </w:t>
      </w:r>
      <w:r w:rsidR="002D5C34" w:rsidRPr="003E49E7">
        <w:rPr>
          <w:rFonts w:ascii="Arial" w:hAnsi="Arial" w:cs="Arial"/>
          <w:sz w:val="20"/>
          <w:szCs w:val="20"/>
        </w:rPr>
        <w:t>e gli altri investitori, i rischi tipici connessi alla partecipazione</w:t>
      </w:r>
      <w:r w:rsidR="002D5C34" w:rsidRPr="00CD1912">
        <w:rPr>
          <w:rFonts w:ascii="Arial" w:hAnsi="Arial" w:cs="Arial"/>
          <w:sz w:val="20"/>
          <w:szCs w:val="20"/>
        </w:rPr>
        <w:t xml:space="preserve"> a un fondo attraverso un investimento significativo </w:t>
      </w:r>
      <w:r w:rsidR="009D0B2C">
        <w:rPr>
          <w:rFonts w:ascii="Arial" w:hAnsi="Arial" w:cs="Arial"/>
          <w:sz w:val="20"/>
          <w:szCs w:val="20"/>
        </w:rPr>
        <w:t>nello Schema di Investimento</w:t>
      </w:r>
      <w:r w:rsidR="002D5C34" w:rsidRPr="00CD1912">
        <w:rPr>
          <w:rFonts w:ascii="Arial" w:hAnsi="Arial" w:cs="Arial"/>
          <w:sz w:val="20"/>
          <w:szCs w:val="20"/>
        </w:rPr>
        <w:t xml:space="preserve"> e una compartecipazione all’eventuale extra </w:t>
      </w:r>
      <w:r w:rsidR="002D5C34" w:rsidRPr="00445CF0">
        <w:rPr>
          <w:rFonts w:ascii="Arial" w:hAnsi="Arial" w:cs="Arial"/>
          <w:i/>
          <w:iCs/>
          <w:sz w:val="20"/>
          <w:szCs w:val="20"/>
        </w:rPr>
        <w:t>performance</w:t>
      </w:r>
      <w:r w:rsidR="002D5C34" w:rsidRPr="00CD1912">
        <w:rPr>
          <w:rFonts w:ascii="Arial" w:hAnsi="Arial" w:cs="Arial"/>
          <w:sz w:val="20"/>
          <w:szCs w:val="20"/>
        </w:rPr>
        <w:t xml:space="preserve"> dell’istituendo </w:t>
      </w:r>
      <w:r w:rsidR="009D0B2C">
        <w:rPr>
          <w:rFonts w:ascii="Arial" w:hAnsi="Arial" w:cs="Arial"/>
          <w:sz w:val="20"/>
          <w:szCs w:val="20"/>
        </w:rPr>
        <w:t>Fondo RSA (come definito all’interno dell’Avvi</w:t>
      </w:r>
      <w:r>
        <w:rPr>
          <w:rFonts w:ascii="Arial" w:hAnsi="Arial" w:cs="Arial"/>
          <w:sz w:val="20"/>
          <w:szCs w:val="20"/>
        </w:rPr>
        <w:t>s</w:t>
      </w:r>
      <w:r w:rsidR="009D0B2C">
        <w:rPr>
          <w:rFonts w:ascii="Arial" w:hAnsi="Arial" w:cs="Arial"/>
          <w:sz w:val="20"/>
          <w:szCs w:val="20"/>
        </w:rPr>
        <w:t>o)</w:t>
      </w:r>
      <w:r w:rsidR="009D0B2C" w:rsidRPr="00CD1912">
        <w:rPr>
          <w:rFonts w:ascii="Arial" w:hAnsi="Arial" w:cs="Arial"/>
          <w:sz w:val="20"/>
          <w:szCs w:val="20"/>
        </w:rPr>
        <w:t xml:space="preserve"> </w:t>
      </w:r>
      <w:r w:rsidR="002D5C34" w:rsidRPr="00CD1912">
        <w:rPr>
          <w:rFonts w:ascii="Arial" w:hAnsi="Arial" w:cs="Arial"/>
          <w:sz w:val="20"/>
          <w:szCs w:val="20"/>
        </w:rPr>
        <w:t xml:space="preserve">per un valore </w:t>
      </w:r>
      <w:r w:rsidR="004B4585" w:rsidRPr="00CD1912">
        <w:rPr>
          <w:rFonts w:ascii="Arial" w:hAnsi="Arial" w:cs="Arial"/>
          <w:sz w:val="20"/>
          <w:szCs w:val="20"/>
        </w:rPr>
        <w:t xml:space="preserve">almeno pari a </w:t>
      </w:r>
      <w:r w:rsidR="002D5C34" w:rsidRPr="00CD1912">
        <w:rPr>
          <w:rFonts w:ascii="Arial" w:hAnsi="Arial" w:cs="Arial"/>
          <w:sz w:val="20"/>
          <w:szCs w:val="20"/>
        </w:rPr>
        <w:t>Euro</w:t>
      </w:r>
      <w:r w:rsidR="001326F5" w:rsidRPr="00CD1912">
        <w:rPr>
          <w:rFonts w:ascii="Arial" w:hAnsi="Arial" w:cs="Arial"/>
          <w:sz w:val="20"/>
          <w:szCs w:val="20"/>
        </w:rPr>
        <w:t xml:space="preserve"> </w:t>
      </w:r>
      <w:r w:rsidR="009D0B2C">
        <w:rPr>
          <w:rFonts w:ascii="Arial" w:hAnsi="Arial" w:cs="Arial"/>
          <w:sz w:val="20"/>
          <w:szCs w:val="20"/>
        </w:rPr>
        <w:t>1</w:t>
      </w:r>
      <w:r w:rsidR="001326F5" w:rsidRPr="00CD1912">
        <w:rPr>
          <w:rFonts w:ascii="Arial" w:hAnsi="Arial" w:cs="Arial"/>
          <w:sz w:val="20"/>
          <w:szCs w:val="20"/>
        </w:rPr>
        <w:t>5 milioni</w:t>
      </w:r>
      <w:r w:rsidR="004B4585" w:rsidRPr="00CD1912">
        <w:rPr>
          <w:rFonts w:ascii="Arial" w:hAnsi="Arial" w:cs="Arial"/>
          <w:sz w:val="20"/>
          <w:szCs w:val="20"/>
        </w:rPr>
        <w:t>, e per la precisione pari a Euro</w:t>
      </w:r>
      <w:r w:rsidR="009D0B2C">
        <w:rPr>
          <w:rFonts w:ascii="Arial" w:hAnsi="Arial" w:cs="Arial"/>
          <w:sz w:val="20"/>
          <w:szCs w:val="20"/>
        </w:rPr>
        <w:t xml:space="preserve"> </w:t>
      </w:r>
      <w:r w:rsidR="009D0B2C" w:rsidRPr="00445CF0">
        <w:rPr>
          <w:rFonts w:ascii="Arial" w:hAnsi="Arial" w:cs="Arial"/>
          <w:sz w:val="20"/>
          <w:szCs w:val="20"/>
          <w:highlight w:val="yellow"/>
        </w:rPr>
        <w:t>[</w:t>
      </w:r>
      <w:r w:rsidR="009D0B2C" w:rsidRPr="00445CF0">
        <w:rPr>
          <w:sz w:val="20"/>
          <w:szCs w:val="20"/>
          <w:highlight w:val="yellow"/>
        </w:rPr>
        <w:t>•</w:t>
      </w:r>
      <w:r w:rsidR="009D0B2C" w:rsidRPr="00445CF0">
        <w:rPr>
          <w:rFonts w:ascii="Arial" w:hAnsi="Arial" w:cs="Arial"/>
          <w:sz w:val="20"/>
          <w:szCs w:val="20"/>
          <w:highlight w:val="yellow"/>
        </w:rPr>
        <w:t>]</w:t>
      </w:r>
      <w:r w:rsidR="002D5C34" w:rsidRPr="00CD1912">
        <w:rPr>
          <w:rFonts w:ascii="Arial" w:hAnsi="Arial" w:cs="Arial"/>
          <w:sz w:val="20"/>
          <w:szCs w:val="20"/>
        </w:rPr>
        <w:t>.</w:t>
      </w:r>
    </w:p>
    <w:p w14:paraId="778E2FE8" w14:textId="7B7DE3E4" w:rsidR="00A12BDF" w:rsidRPr="00CD1912" w:rsidRDefault="007C0354" w:rsidP="007F782C">
      <w:pPr>
        <w:pStyle w:val="NormaleWeb"/>
        <w:spacing w:after="120" w:afterAutospacing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D1912">
        <w:rPr>
          <w:rFonts w:ascii="Arial" w:hAnsi="Arial" w:cs="Arial"/>
          <w:b/>
          <w:sz w:val="20"/>
          <w:szCs w:val="20"/>
        </w:rPr>
        <w:t>1</w:t>
      </w:r>
      <w:r w:rsidR="000B21B9">
        <w:rPr>
          <w:rFonts w:ascii="Arial" w:hAnsi="Arial" w:cs="Arial"/>
          <w:b/>
          <w:sz w:val="20"/>
          <w:szCs w:val="20"/>
        </w:rPr>
        <w:t>4</w:t>
      </w:r>
      <w:r w:rsidR="0055094A" w:rsidRPr="00CD1912">
        <w:rPr>
          <w:rFonts w:ascii="Arial" w:hAnsi="Arial" w:cs="Arial"/>
          <w:b/>
          <w:sz w:val="20"/>
          <w:szCs w:val="20"/>
        </w:rPr>
        <w:t xml:space="preserve">. </w:t>
      </w:r>
      <w:r w:rsidR="008E78C5" w:rsidRPr="00CD1912">
        <w:rPr>
          <w:rFonts w:ascii="Arial" w:hAnsi="Arial" w:cs="Arial"/>
          <w:sz w:val="20"/>
          <w:szCs w:val="20"/>
        </w:rPr>
        <w:t xml:space="preserve">di </w:t>
      </w:r>
      <w:r w:rsidR="008E78C5" w:rsidRPr="00CD1912">
        <w:rPr>
          <w:rFonts w:ascii="Arial" w:hAnsi="Arial" w:cs="Arial"/>
          <w:bCs/>
          <w:sz w:val="20"/>
          <w:szCs w:val="20"/>
        </w:rPr>
        <w:t>autorizzare espressamente</w:t>
      </w:r>
      <w:r w:rsidR="00411EC7" w:rsidRPr="00CD1912">
        <w:rPr>
          <w:rFonts w:ascii="Arial" w:hAnsi="Arial" w:cs="Arial"/>
          <w:bCs/>
          <w:sz w:val="20"/>
          <w:szCs w:val="20"/>
        </w:rPr>
        <w:t xml:space="preserve"> </w:t>
      </w:r>
      <w:r w:rsidR="008E78C5" w:rsidRPr="00CD1912">
        <w:rPr>
          <w:rFonts w:ascii="Arial" w:hAnsi="Arial" w:cs="Arial"/>
          <w:bCs/>
          <w:sz w:val="20"/>
          <w:szCs w:val="20"/>
        </w:rPr>
        <w:t xml:space="preserve">l’invio di tutte le comunicazioni </w:t>
      </w:r>
      <w:r w:rsidR="000C7014" w:rsidRPr="00CD1912">
        <w:rPr>
          <w:rFonts w:ascii="Arial" w:hAnsi="Arial" w:cs="Arial"/>
          <w:bCs/>
          <w:sz w:val="20"/>
          <w:szCs w:val="20"/>
        </w:rPr>
        <w:t>relative a</w:t>
      </w:r>
      <w:r w:rsidR="004633FE" w:rsidRPr="00CD1912">
        <w:rPr>
          <w:rFonts w:ascii="Arial" w:hAnsi="Arial" w:cs="Arial"/>
          <w:bCs/>
          <w:sz w:val="20"/>
          <w:szCs w:val="20"/>
        </w:rPr>
        <w:t xml:space="preserve">lla </w:t>
      </w:r>
      <w:r w:rsidR="009D0B2C">
        <w:rPr>
          <w:rFonts w:ascii="Arial" w:hAnsi="Arial" w:cs="Arial"/>
          <w:bCs/>
          <w:sz w:val="20"/>
          <w:szCs w:val="20"/>
        </w:rPr>
        <w:t>m</w:t>
      </w:r>
      <w:r w:rsidR="000C7014" w:rsidRPr="00CD1912">
        <w:rPr>
          <w:rFonts w:ascii="Arial" w:hAnsi="Arial" w:cs="Arial"/>
          <w:bCs/>
          <w:sz w:val="20"/>
          <w:szCs w:val="20"/>
        </w:rPr>
        <w:t xml:space="preserve">anifestazione di interesse </w:t>
      </w:r>
      <w:r w:rsidR="004633FE" w:rsidRPr="00CD1912">
        <w:rPr>
          <w:rFonts w:ascii="Arial" w:hAnsi="Arial" w:cs="Arial"/>
          <w:bCs/>
          <w:sz w:val="20"/>
          <w:szCs w:val="20"/>
        </w:rPr>
        <w:t xml:space="preserve">in oggetto </w:t>
      </w:r>
      <w:r w:rsidR="00952BAD" w:rsidRPr="00CD1912">
        <w:rPr>
          <w:rFonts w:ascii="Arial" w:hAnsi="Arial" w:cs="Arial"/>
          <w:bCs/>
          <w:sz w:val="20"/>
          <w:szCs w:val="20"/>
        </w:rPr>
        <w:t xml:space="preserve">all’ indirizzo di PEC </w:t>
      </w:r>
      <w:r w:rsidR="008E78C5" w:rsidRPr="00CD1912">
        <w:rPr>
          <w:rFonts w:ascii="Arial" w:hAnsi="Arial" w:cs="Arial"/>
          <w:bCs/>
          <w:sz w:val="20"/>
          <w:szCs w:val="20"/>
        </w:rPr>
        <w:t>sopra indicato qua</w:t>
      </w:r>
      <w:r w:rsidR="00411EC7" w:rsidRPr="00CD1912">
        <w:rPr>
          <w:rFonts w:ascii="Arial" w:hAnsi="Arial" w:cs="Arial"/>
          <w:bCs/>
          <w:sz w:val="20"/>
          <w:szCs w:val="20"/>
        </w:rPr>
        <w:t>le unico mezzo di comunicazione</w:t>
      </w:r>
      <w:r w:rsidRPr="00CD1912">
        <w:rPr>
          <w:rFonts w:ascii="Arial" w:hAnsi="Arial" w:cs="Arial"/>
          <w:bCs/>
          <w:sz w:val="20"/>
          <w:szCs w:val="20"/>
        </w:rPr>
        <w:t>;</w:t>
      </w:r>
    </w:p>
    <w:p w14:paraId="24D0C068" w14:textId="279CA3E8" w:rsidR="00205424" w:rsidRPr="00CD1912" w:rsidRDefault="007C0354" w:rsidP="00C12ACF">
      <w:pPr>
        <w:pStyle w:val="Corpodeltesto3"/>
        <w:spacing w:line="276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CD1912">
        <w:rPr>
          <w:rFonts w:ascii="Arial" w:hAnsi="Arial" w:cs="Arial"/>
          <w:b/>
          <w:sz w:val="20"/>
          <w:szCs w:val="20"/>
          <w:lang w:val="it-IT"/>
        </w:rPr>
        <w:t>1</w:t>
      </w:r>
      <w:r w:rsidR="000B21B9">
        <w:rPr>
          <w:rFonts w:ascii="Arial" w:hAnsi="Arial" w:cs="Arial"/>
          <w:b/>
          <w:sz w:val="20"/>
          <w:szCs w:val="20"/>
          <w:lang w:val="it-IT"/>
        </w:rPr>
        <w:t>5</w:t>
      </w:r>
      <w:r w:rsidR="002C272A" w:rsidRPr="00CD1912">
        <w:rPr>
          <w:rFonts w:ascii="Arial" w:hAnsi="Arial" w:cs="Arial"/>
          <w:sz w:val="20"/>
          <w:szCs w:val="20"/>
        </w:rPr>
        <w:t>.</w:t>
      </w:r>
      <w:r w:rsidR="00952BAD" w:rsidRPr="00CD1912">
        <w:rPr>
          <w:rFonts w:ascii="Arial" w:hAnsi="Arial" w:cs="Arial"/>
          <w:sz w:val="20"/>
          <w:szCs w:val="20"/>
          <w:lang w:val="it-IT"/>
        </w:rPr>
        <w:t xml:space="preserve"> </w:t>
      </w:r>
      <w:r w:rsidR="00C36C9B" w:rsidRPr="00CD1912">
        <w:rPr>
          <w:rFonts w:ascii="Arial" w:hAnsi="Arial" w:cs="Arial"/>
          <w:bCs/>
          <w:sz w:val="20"/>
          <w:szCs w:val="20"/>
        </w:rPr>
        <w:t xml:space="preserve">di essere informato, ai sensi </w:t>
      </w:r>
      <w:r w:rsidR="00205424" w:rsidRPr="00CD1912">
        <w:rPr>
          <w:rFonts w:ascii="Arial" w:hAnsi="Arial" w:cs="Arial"/>
          <w:bCs/>
          <w:sz w:val="20"/>
          <w:szCs w:val="20"/>
        </w:rPr>
        <w:t xml:space="preserve">e per gli effetti </w:t>
      </w:r>
      <w:r w:rsidR="007668B5" w:rsidRPr="00CD1912">
        <w:rPr>
          <w:rFonts w:ascii="Arial" w:hAnsi="Arial" w:cs="Arial"/>
          <w:bCs/>
          <w:sz w:val="20"/>
          <w:szCs w:val="20"/>
          <w:lang w:val="it-IT"/>
        </w:rPr>
        <w:t>Regolamento UE 2019/679 del Parlamento Europeo e del Consiglio del 27/04/2016</w:t>
      </w:r>
      <w:r w:rsidR="00205424" w:rsidRPr="00CD1912">
        <w:rPr>
          <w:rFonts w:ascii="Arial" w:hAnsi="Arial" w:cs="Arial"/>
          <w:bCs/>
          <w:sz w:val="20"/>
          <w:szCs w:val="20"/>
        </w:rPr>
        <w:t>, che i dati personali raccolti saranno trattati anche con strumenti informatici, esclusivamente nell’ambito del procedimento per il quale la presente dichiarazione viene resa</w:t>
      </w:r>
      <w:r w:rsidRPr="00CD1912">
        <w:rPr>
          <w:rFonts w:ascii="Arial" w:hAnsi="Arial" w:cs="Arial"/>
          <w:bCs/>
          <w:sz w:val="20"/>
          <w:szCs w:val="20"/>
          <w:lang w:val="it-IT"/>
        </w:rPr>
        <w:t xml:space="preserve">. </w:t>
      </w:r>
    </w:p>
    <w:p w14:paraId="085C3E18" w14:textId="39DE7AD4" w:rsidR="009D0B2C" w:rsidRDefault="00FF6FCB" w:rsidP="00C12ACF">
      <w:pPr>
        <w:pStyle w:val="Corpodeltesto3"/>
        <w:spacing w:line="276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 w:rsidRPr="00CD1912">
        <w:rPr>
          <w:rFonts w:ascii="Arial" w:hAnsi="Arial" w:cs="Arial"/>
          <w:b/>
          <w:sz w:val="20"/>
          <w:szCs w:val="20"/>
          <w:lang w:val="it-IT"/>
        </w:rPr>
        <w:t>1</w:t>
      </w:r>
      <w:r w:rsidR="000B21B9">
        <w:rPr>
          <w:rFonts w:ascii="Arial" w:hAnsi="Arial" w:cs="Arial"/>
          <w:b/>
          <w:sz w:val="20"/>
          <w:szCs w:val="20"/>
          <w:lang w:val="it-IT"/>
        </w:rPr>
        <w:t>6</w:t>
      </w:r>
      <w:r w:rsidRPr="00CD1912">
        <w:rPr>
          <w:rFonts w:ascii="Arial" w:hAnsi="Arial" w:cs="Arial"/>
          <w:b/>
          <w:sz w:val="20"/>
          <w:szCs w:val="20"/>
          <w:lang w:val="it-IT"/>
        </w:rPr>
        <w:t>.</w:t>
      </w:r>
      <w:r w:rsidRPr="00CD1912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bookmarkStart w:id="8" w:name="_Hlk154665704"/>
      <w:r w:rsidRPr="00CD1912">
        <w:rPr>
          <w:rFonts w:ascii="Arial" w:hAnsi="Arial" w:cs="Arial"/>
          <w:bCs/>
          <w:sz w:val="20"/>
          <w:szCs w:val="20"/>
          <w:lang w:val="it-IT"/>
        </w:rPr>
        <w:t>di allegare alla presente dichiarazione le seguenti ed ulteriori dichiarazioni e/o documenti</w:t>
      </w:r>
      <w:r w:rsidR="009D0B2C">
        <w:rPr>
          <w:rFonts w:ascii="Arial" w:hAnsi="Arial" w:cs="Arial"/>
          <w:bCs/>
          <w:sz w:val="20"/>
          <w:szCs w:val="20"/>
          <w:lang w:val="it-IT"/>
        </w:rPr>
        <w:t xml:space="preserve"> </w:t>
      </w:r>
      <w:r w:rsidR="00CE748C" w:rsidRPr="00CD1912">
        <w:rPr>
          <w:rFonts w:ascii="Arial" w:hAnsi="Arial" w:cs="Arial"/>
          <w:bCs/>
          <w:sz w:val="20"/>
          <w:szCs w:val="20"/>
          <w:lang w:val="it-IT"/>
        </w:rPr>
        <w:t>(</w:t>
      </w:r>
      <w:r w:rsidR="00CE748C" w:rsidRPr="00445CF0">
        <w:rPr>
          <w:rFonts w:ascii="Arial" w:hAnsi="Arial" w:cs="Arial"/>
          <w:bCs/>
          <w:i/>
          <w:iCs/>
          <w:sz w:val="20"/>
          <w:szCs w:val="20"/>
          <w:lang w:val="it-IT"/>
        </w:rPr>
        <w:t>indicare tramite elenco puntato i vari allegati, dichiarazioni e/o documenti</w:t>
      </w:r>
      <w:r w:rsidR="00CE748C" w:rsidRPr="00CD1912">
        <w:rPr>
          <w:rFonts w:ascii="Arial" w:hAnsi="Arial" w:cs="Arial"/>
          <w:bCs/>
          <w:sz w:val="20"/>
          <w:szCs w:val="20"/>
          <w:lang w:val="it-IT"/>
        </w:rPr>
        <w:t>)</w:t>
      </w:r>
      <w:r w:rsidR="009D0B2C">
        <w:rPr>
          <w:rFonts w:ascii="Arial" w:hAnsi="Arial" w:cs="Arial"/>
          <w:bCs/>
          <w:sz w:val="20"/>
          <w:szCs w:val="20"/>
          <w:lang w:val="it-IT"/>
        </w:rPr>
        <w:t>:</w:t>
      </w:r>
    </w:p>
    <w:p w14:paraId="69F9BA75" w14:textId="1F591895" w:rsidR="009D0B2C" w:rsidRPr="00B26A8B" w:rsidRDefault="009D0B2C" w:rsidP="00C12ACF">
      <w:pPr>
        <w:pStyle w:val="Corpodeltesto3"/>
        <w:spacing w:line="276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  <w:r>
        <w:rPr>
          <w:rFonts w:ascii="Arial" w:hAnsi="Arial" w:cs="Arial"/>
          <w:bCs/>
          <w:lang w:val="it-IT"/>
        </w:rPr>
        <w:t>-……………;</w:t>
      </w:r>
      <w:bookmarkEnd w:id="8"/>
    </w:p>
    <w:p w14:paraId="663A8111" w14:textId="7CB46F9A" w:rsidR="00F65A76" w:rsidRDefault="009D0B2C" w:rsidP="00F65A76">
      <w:pPr>
        <w:pStyle w:val="sche3"/>
        <w:spacing w:after="200" w:line="360" w:lineRule="auto"/>
        <w:ind w:right="-896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-……………;</w:t>
      </w:r>
    </w:p>
    <w:p w14:paraId="55DF5207" w14:textId="5C04E221" w:rsidR="009D0B2C" w:rsidRDefault="009D0B2C" w:rsidP="00F65A76">
      <w:pPr>
        <w:pStyle w:val="sche3"/>
        <w:spacing w:after="200" w:line="360" w:lineRule="auto"/>
        <w:ind w:right="-896"/>
        <w:rPr>
          <w:rFonts w:ascii="Arial" w:hAnsi="Arial" w:cs="Arial"/>
          <w:bCs/>
          <w:lang w:val="it-IT"/>
        </w:rPr>
      </w:pPr>
      <w:r>
        <w:rPr>
          <w:rFonts w:ascii="Arial" w:hAnsi="Arial" w:cs="Arial"/>
          <w:bCs/>
          <w:lang w:val="it-IT"/>
        </w:rPr>
        <w:t>-…………….</w:t>
      </w:r>
    </w:p>
    <w:p w14:paraId="62F2CF5E" w14:textId="3810C573" w:rsidR="00F65A76" w:rsidRPr="00B26A8B" w:rsidRDefault="00F65A76" w:rsidP="00445CF0">
      <w:pPr>
        <w:pStyle w:val="sche3"/>
        <w:spacing w:after="200" w:line="360" w:lineRule="auto"/>
        <w:ind w:right="-896"/>
        <w:rPr>
          <w:rFonts w:ascii="Arial" w:hAnsi="Arial" w:cs="Arial"/>
          <w:bCs/>
          <w:lang w:val="it-IT"/>
        </w:rPr>
      </w:pPr>
      <w:r w:rsidRPr="00B26A8B">
        <w:rPr>
          <w:rFonts w:ascii="Arial" w:hAnsi="Arial" w:cs="Arial"/>
          <w:bCs/>
          <w:lang w:val="it-IT"/>
        </w:rPr>
        <w:t>Luogo e data______________</w:t>
      </w:r>
    </w:p>
    <w:tbl>
      <w:tblPr>
        <w:tblpPr w:leftFromText="141" w:rightFromText="141" w:vertAnchor="text" w:tblpX="56" w:tblpY="16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4"/>
      </w:tblGrid>
      <w:tr w:rsidR="00F65A76" w:rsidRPr="00B26A8B" w14:paraId="0A06D021" w14:textId="77777777" w:rsidTr="005E699C">
        <w:trPr>
          <w:trHeight w:val="983"/>
        </w:trPr>
        <w:tc>
          <w:tcPr>
            <w:tcW w:w="8784" w:type="dxa"/>
          </w:tcPr>
          <w:p w14:paraId="180A3BF1" w14:textId="77777777" w:rsidR="00F65A76" w:rsidRPr="00B26A8B" w:rsidRDefault="00F65A76" w:rsidP="005E699C">
            <w:pPr>
              <w:pStyle w:val="sche3"/>
              <w:ind w:right="-221"/>
              <w:rPr>
                <w:rFonts w:ascii="Arial" w:hAnsi="Arial" w:cs="Arial"/>
                <w:b/>
                <w:bCs/>
                <w:i/>
                <w:iCs/>
                <w:lang w:val="it-IT"/>
              </w:rPr>
            </w:pPr>
            <w:r w:rsidRPr="00B26A8B">
              <w:rPr>
                <w:rFonts w:ascii="Arial" w:hAnsi="Arial" w:cs="Arial"/>
                <w:b/>
                <w:bCs/>
                <w:lang w:val="it-IT"/>
              </w:rPr>
              <w:t xml:space="preserve">Firma del legale rappresentante </w:t>
            </w:r>
          </w:p>
          <w:p w14:paraId="5BAA4A84" w14:textId="77777777" w:rsidR="00F65A76" w:rsidRPr="00B26A8B" w:rsidRDefault="00F65A76" w:rsidP="005E699C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</w:p>
          <w:p w14:paraId="2EF98C1C" w14:textId="77777777" w:rsidR="00F65A76" w:rsidRPr="00B26A8B" w:rsidRDefault="00F65A76" w:rsidP="005E699C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</w:p>
          <w:p w14:paraId="3680E610" w14:textId="77777777" w:rsidR="00F65A76" w:rsidRPr="00B26A8B" w:rsidRDefault="00F65A76" w:rsidP="005E699C">
            <w:pPr>
              <w:pStyle w:val="sche3"/>
              <w:ind w:right="-221"/>
              <w:rPr>
                <w:rFonts w:ascii="Arial" w:hAnsi="Arial" w:cs="Arial"/>
                <w:b/>
                <w:bCs/>
                <w:lang w:val="it-IT"/>
              </w:rPr>
            </w:pPr>
            <w:r w:rsidRPr="00B26A8B">
              <w:rPr>
                <w:rFonts w:ascii="Arial" w:hAnsi="Arial" w:cs="Arial"/>
                <w:b/>
                <w:bCs/>
                <w:lang w:val="it-IT"/>
              </w:rPr>
              <w:t>______________________</w:t>
            </w:r>
          </w:p>
        </w:tc>
      </w:tr>
    </w:tbl>
    <w:p w14:paraId="426B2D12" w14:textId="77777777" w:rsidR="00F65A76" w:rsidRPr="00B26A8B" w:rsidRDefault="00F65A76" w:rsidP="00F65A76">
      <w:pPr>
        <w:pStyle w:val="sche3"/>
        <w:ind w:right="-896"/>
        <w:rPr>
          <w:rFonts w:ascii="Arial" w:hAnsi="Arial" w:cs="Arial"/>
          <w:bCs/>
          <w:lang w:val="it-IT"/>
        </w:rPr>
      </w:pPr>
    </w:p>
    <w:p w14:paraId="24ACF664" w14:textId="77777777" w:rsidR="00F65A76" w:rsidRDefault="00F65A76" w:rsidP="00F65A76">
      <w:pPr>
        <w:rPr>
          <w:rFonts w:ascii="Arial" w:hAnsi="Arial" w:cs="Arial"/>
          <w:sz w:val="20"/>
          <w:szCs w:val="20"/>
          <w:lang w:eastAsia="x-none"/>
        </w:rPr>
      </w:pPr>
    </w:p>
    <w:p w14:paraId="1A750E8E" w14:textId="77777777" w:rsidR="00F65A76" w:rsidRDefault="00F65A76" w:rsidP="00F65A76">
      <w:pPr>
        <w:rPr>
          <w:rFonts w:ascii="Arial" w:hAnsi="Arial" w:cs="Arial"/>
          <w:sz w:val="20"/>
          <w:szCs w:val="20"/>
          <w:lang w:eastAsia="x-none"/>
        </w:rPr>
      </w:pPr>
    </w:p>
    <w:p w14:paraId="17BC2838" w14:textId="77777777" w:rsidR="00F65A76" w:rsidRDefault="00F65A76" w:rsidP="00F65A76">
      <w:pPr>
        <w:rPr>
          <w:rFonts w:ascii="Arial" w:hAnsi="Arial" w:cs="Arial"/>
          <w:sz w:val="20"/>
          <w:szCs w:val="20"/>
          <w:lang w:eastAsia="x-none"/>
        </w:rPr>
      </w:pPr>
    </w:p>
    <w:p w14:paraId="71B3C2C7" w14:textId="156C75A6" w:rsidR="00FF6FCB" w:rsidRDefault="00FF6FCB" w:rsidP="00C12ACF">
      <w:pPr>
        <w:pStyle w:val="Corpodeltesto3"/>
        <w:spacing w:line="276" w:lineRule="auto"/>
        <w:jc w:val="both"/>
        <w:rPr>
          <w:rFonts w:ascii="Arial" w:hAnsi="Arial" w:cs="Arial"/>
          <w:bCs/>
          <w:sz w:val="20"/>
          <w:szCs w:val="20"/>
          <w:lang w:val="it-IT"/>
        </w:rPr>
      </w:pPr>
    </w:p>
    <w:sectPr w:rsidR="00FF6FCB" w:rsidSect="00BD4486">
      <w:headerReference w:type="default" r:id="rId10"/>
      <w:footerReference w:type="even" r:id="rId11"/>
      <w:footerReference w:type="default" r:id="rId12"/>
      <w:pgSz w:w="12240" w:h="15840" w:code="1"/>
      <w:pgMar w:top="2266" w:right="1041" w:bottom="1418" w:left="1588" w:header="964" w:footer="964" w:gutter="0"/>
      <w:pgNumType w:start="1"/>
      <w:cols w:space="708"/>
      <w:titlePg/>
      <w:docGrid w:linePitch="20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071A90" w16cex:dateUtc="2024-06-02T14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FDDB3" w14:textId="77777777" w:rsidR="00541B0E" w:rsidRDefault="00541B0E">
      <w:r>
        <w:separator/>
      </w:r>
    </w:p>
  </w:endnote>
  <w:endnote w:type="continuationSeparator" w:id="0">
    <w:p w14:paraId="2E975795" w14:textId="77777777" w:rsidR="00541B0E" w:rsidRDefault="0054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D8F2D" w14:textId="77777777" w:rsidR="00CF7076" w:rsidRDefault="00CF707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33FE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638A7036" w14:textId="77777777" w:rsidR="00CF7076" w:rsidRDefault="00CF707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95CEB" w14:textId="77777777" w:rsidR="00CF7076" w:rsidRDefault="00CF707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2759E">
      <w:rPr>
        <w:rStyle w:val="Numeropagina"/>
        <w:noProof/>
      </w:rPr>
      <w:t>8</w:t>
    </w:r>
    <w:r>
      <w:rPr>
        <w:rStyle w:val="Numeropagina"/>
      </w:rPr>
      <w:fldChar w:fldCharType="end"/>
    </w:r>
  </w:p>
  <w:p w14:paraId="59DEAA8A" w14:textId="77777777" w:rsidR="00CF7076" w:rsidRDefault="00CF7076" w:rsidP="001A28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18CDD" w14:textId="77777777" w:rsidR="00541B0E" w:rsidRDefault="00541B0E">
      <w:r>
        <w:separator/>
      </w:r>
    </w:p>
  </w:footnote>
  <w:footnote w:type="continuationSeparator" w:id="0">
    <w:p w14:paraId="50F5B5EF" w14:textId="77777777" w:rsidR="00541B0E" w:rsidRDefault="00541B0E">
      <w:r>
        <w:continuationSeparator/>
      </w:r>
    </w:p>
  </w:footnote>
  <w:footnote w:id="1">
    <w:p w14:paraId="5D475522" w14:textId="6829EA19" w:rsidR="003E11F0" w:rsidRPr="00F65A76" w:rsidRDefault="003E11F0" w:rsidP="00EB02DC">
      <w:pPr>
        <w:pStyle w:val="Testonotaapidipagina"/>
        <w:jc w:val="both"/>
        <w:rPr>
          <w:rFonts w:ascii="Arial" w:hAnsi="Arial" w:cs="Arial"/>
          <w:lang w:val="it-IT"/>
        </w:rPr>
      </w:pPr>
      <w:r w:rsidRPr="00F65A76">
        <w:rPr>
          <w:rStyle w:val="Rimandonotaapidipagina"/>
          <w:rFonts w:ascii="Arial" w:hAnsi="Arial" w:cs="Arial"/>
        </w:rPr>
        <w:footnoteRef/>
      </w:r>
      <w:r w:rsidRPr="00F65A76">
        <w:rPr>
          <w:rFonts w:ascii="Arial" w:hAnsi="Arial" w:cs="Arial"/>
        </w:rPr>
        <w:t xml:space="preserve"> </w:t>
      </w:r>
      <w:r w:rsidR="00714170" w:rsidRPr="00F65A76">
        <w:rPr>
          <w:rFonts w:ascii="Arial" w:hAnsi="Arial" w:cs="Arial"/>
          <w:lang w:val="it-IT"/>
        </w:rPr>
        <w:t>Si fa presente che</w:t>
      </w:r>
      <w:r w:rsidR="000F49F8" w:rsidRPr="00F65A76">
        <w:rPr>
          <w:rFonts w:ascii="Arial" w:hAnsi="Arial" w:cs="Arial"/>
          <w:lang w:val="it-IT"/>
        </w:rPr>
        <w:t xml:space="preserve">, </w:t>
      </w:r>
      <w:r w:rsidR="00B1307C" w:rsidRPr="00F65A76">
        <w:rPr>
          <w:rFonts w:ascii="Arial" w:hAnsi="Arial" w:cs="Arial"/>
          <w:lang w:val="it-IT"/>
        </w:rPr>
        <w:t>nel caso di manifestazione d’interesse da parte di più società in forma plurisoggettiva</w:t>
      </w:r>
      <w:r w:rsidR="005C7EC7" w:rsidRPr="00F65A76">
        <w:rPr>
          <w:rFonts w:ascii="Arial" w:hAnsi="Arial" w:cs="Arial"/>
          <w:lang w:val="it-IT"/>
        </w:rPr>
        <w:t>,</w:t>
      </w:r>
      <w:r w:rsidR="00B1307C" w:rsidRPr="00F65A76">
        <w:rPr>
          <w:rFonts w:ascii="Arial" w:hAnsi="Arial" w:cs="Arial"/>
          <w:lang w:val="it-IT"/>
        </w:rPr>
        <w:t xml:space="preserve"> </w:t>
      </w:r>
      <w:r w:rsidR="000F49F8" w:rsidRPr="00F65A76">
        <w:rPr>
          <w:rFonts w:ascii="Arial" w:hAnsi="Arial" w:cs="Arial"/>
          <w:lang w:val="it-IT"/>
        </w:rPr>
        <w:t xml:space="preserve">il </w:t>
      </w:r>
      <w:r w:rsidRPr="00F65A76">
        <w:rPr>
          <w:rFonts w:ascii="Arial" w:hAnsi="Arial" w:cs="Arial"/>
          <w:lang w:val="it-IT"/>
        </w:rPr>
        <w:t>presente Allegato 1 andrà integrato, compilato e sottoscritto da</w:t>
      </w:r>
      <w:r w:rsidR="00C61F20" w:rsidRPr="00F65A76">
        <w:rPr>
          <w:rFonts w:ascii="Arial" w:hAnsi="Arial" w:cs="Arial"/>
          <w:lang w:val="it-IT"/>
        </w:rPr>
        <w:t>l legale rappresentante di</w:t>
      </w:r>
      <w:r w:rsidRPr="00F65A76">
        <w:rPr>
          <w:rFonts w:ascii="Arial" w:hAnsi="Arial" w:cs="Arial"/>
          <w:lang w:val="it-IT"/>
        </w:rPr>
        <w:t xml:space="preserve"> </w:t>
      </w:r>
      <w:r w:rsidR="00C61F20" w:rsidRPr="00F65A76">
        <w:rPr>
          <w:rFonts w:ascii="Arial" w:hAnsi="Arial" w:cs="Arial"/>
          <w:lang w:val="it-IT"/>
        </w:rPr>
        <w:t>ciascuna</w:t>
      </w:r>
      <w:r w:rsidRPr="00F65A76">
        <w:rPr>
          <w:rFonts w:ascii="Arial" w:hAnsi="Arial" w:cs="Arial"/>
          <w:lang w:val="it-IT"/>
        </w:rPr>
        <w:t xml:space="preserve"> società e</w:t>
      </w:r>
      <w:r w:rsidR="005C7EC7" w:rsidRPr="00F65A76">
        <w:rPr>
          <w:rFonts w:ascii="Arial" w:hAnsi="Arial" w:cs="Arial"/>
          <w:lang w:val="it-IT"/>
        </w:rPr>
        <w:t>, in tal caso,</w:t>
      </w:r>
      <w:r w:rsidRPr="00F65A76">
        <w:rPr>
          <w:rFonts w:ascii="Arial" w:hAnsi="Arial" w:cs="Arial"/>
          <w:lang w:val="it-IT"/>
        </w:rPr>
        <w:t xml:space="preserve"> </w:t>
      </w:r>
      <w:r w:rsidR="00E66564" w:rsidRPr="00F65A76">
        <w:rPr>
          <w:rFonts w:ascii="Arial" w:hAnsi="Arial" w:cs="Arial"/>
          <w:lang w:val="it-IT"/>
        </w:rPr>
        <w:t xml:space="preserve">le società </w:t>
      </w:r>
      <w:r w:rsidRPr="00F65A76">
        <w:rPr>
          <w:rFonts w:ascii="Arial" w:hAnsi="Arial" w:cs="Arial"/>
          <w:lang w:val="it-IT"/>
        </w:rPr>
        <w:t>dovranno anche specificare l</w:t>
      </w:r>
      <w:r w:rsidR="000540B5" w:rsidRPr="00F65A76">
        <w:rPr>
          <w:rFonts w:ascii="Arial" w:hAnsi="Arial" w:cs="Arial"/>
          <w:lang w:val="it-IT"/>
        </w:rPr>
        <w:t>a forma</w:t>
      </w:r>
      <w:r w:rsidR="00E66564" w:rsidRPr="00F65A76">
        <w:rPr>
          <w:rFonts w:ascii="Arial" w:hAnsi="Arial" w:cs="Arial"/>
          <w:lang w:val="it-IT"/>
        </w:rPr>
        <w:t xml:space="preserve"> giuridica</w:t>
      </w:r>
      <w:r w:rsidR="000540B5" w:rsidRPr="00F65A76">
        <w:rPr>
          <w:rFonts w:ascii="Arial" w:hAnsi="Arial" w:cs="Arial"/>
          <w:lang w:val="it-IT"/>
        </w:rPr>
        <w:t xml:space="preserve"> </w:t>
      </w:r>
      <w:r w:rsidRPr="00F65A76">
        <w:rPr>
          <w:rFonts w:ascii="Arial" w:hAnsi="Arial" w:cs="Arial"/>
          <w:lang w:val="it-IT"/>
        </w:rPr>
        <w:t xml:space="preserve">con cui </w:t>
      </w:r>
      <w:r w:rsidR="00E22FBD" w:rsidRPr="00F65A76">
        <w:rPr>
          <w:rFonts w:ascii="Arial" w:hAnsi="Arial" w:cs="Arial"/>
          <w:lang w:val="it-IT"/>
        </w:rPr>
        <w:t xml:space="preserve">intendono </w:t>
      </w:r>
      <w:r w:rsidRPr="00F65A76">
        <w:rPr>
          <w:rFonts w:ascii="Arial" w:hAnsi="Arial" w:cs="Arial"/>
          <w:lang w:val="it-IT"/>
        </w:rPr>
        <w:t>manifesta</w:t>
      </w:r>
      <w:r w:rsidR="00E22FBD" w:rsidRPr="00F65A76">
        <w:rPr>
          <w:rFonts w:ascii="Arial" w:hAnsi="Arial" w:cs="Arial"/>
          <w:lang w:val="it-IT"/>
        </w:rPr>
        <w:t>re</w:t>
      </w:r>
      <w:r w:rsidRPr="00F65A76">
        <w:rPr>
          <w:rFonts w:ascii="Arial" w:hAnsi="Arial" w:cs="Arial"/>
          <w:lang w:val="it-IT"/>
        </w:rPr>
        <w:t xml:space="preserve"> l’interesse. </w:t>
      </w:r>
    </w:p>
  </w:footnote>
  <w:footnote w:id="2">
    <w:p w14:paraId="4D87DD94" w14:textId="7F4DF531" w:rsidR="002D5C34" w:rsidRPr="00402D69" w:rsidRDefault="002D5C34" w:rsidP="002D5C34">
      <w:pPr>
        <w:pStyle w:val="Testonotaapidipagina"/>
        <w:jc w:val="both"/>
        <w:rPr>
          <w:lang w:val="it-IT"/>
        </w:rPr>
      </w:pPr>
      <w:r w:rsidRPr="00F65A76">
        <w:rPr>
          <w:rStyle w:val="Rimandonotaapidipagina"/>
          <w:rFonts w:ascii="Arial" w:hAnsi="Arial" w:cs="Arial"/>
        </w:rPr>
        <w:footnoteRef/>
      </w:r>
      <w:r w:rsidRPr="00F65A76">
        <w:rPr>
          <w:rFonts w:ascii="Arial" w:hAnsi="Arial" w:cs="Arial"/>
        </w:rPr>
        <w:t xml:space="preserve"> </w:t>
      </w:r>
      <w:r w:rsidRPr="00F65A76">
        <w:rPr>
          <w:rFonts w:ascii="Arial" w:hAnsi="Arial" w:cs="Arial"/>
          <w:lang w:val="it-IT"/>
        </w:rPr>
        <w:t xml:space="preserve">Per Investitori Istituzionale </w:t>
      </w:r>
      <w:r w:rsidRPr="00F65A76">
        <w:rPr>
          <w:rFonts w:ascii="Arial" w:hAnsi="Arial" w:cs="Arial"/>
        </w:rPr>
        <w:t>si intendono clienti professionali privati, clienti professionali pubblici, nonché quelli che possono essere trattati su richiesta come clienti professionali, ai sensi dell’articolo 6, comma 2-quinquies e 2-sexies, del TUF</w:t>
      </w:r>
      <w:r w:rsidR="00B26A8B" w:rsidRPr="00F65A76">
        <w:rPr>
          <w:rFonts w:ascii="Arial" w:hAnsi="Arial" w:cs="Arial"/>
          <w:lang w:val="it-IT"/>
        </w:rPr>
        <w:t xml:space="preserve">, </w:t>
      </w:r>
      <w:r w:rsidRPr="00F65A76">
        <w:rPr>
          <w:rFonts w:ascii="Arial" w:hAnsi="Arial" w:cs="Arial"/>
        </w:rPr>
        <w:t>o che possono comunque investire in fondi di investimento alternativo riservati ai sensi del DM 30/2015</w:t>
      </w:r>
      <w:r w:rsidR="004B4585" w:rsidRPr="00F65A76">
        <w:rPr>
          <w:rFonts w:ascii="Arial" w:hAnsi="Arial" w:cs="Arial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ACAB6" w14:textId="63BBF004" w:rsidR="00544948" w:rsidRDefault="00C7077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0336853" wp14:editId="31F01E02">
              <wp:simplePos x="0" y="0"/>
              <wp:positionH relativeFrom="page">
                <wp:posOffset>4959985</wp:posOffset>
              </wp:positionH>
              <wp:positionV relativeFrom="page">
                <wp:posOffset>179070</wp:posOffset>
              </wp:positionV>
              <wp:extent cx="2285365" cy="818515"/>
              <wp:effectExtent l="0" t="0" r="0" b="0"/>
              <wp:wrapNone/>
              <wp:docPr id="1" name="Grupp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85365" cy="818515"/>
                        <a:chOff x="8117" y="460"/>
                        <a:chExt cx="3599" cy="1289"/>
                      </a:xfrm>
                    </wpg:grpSpPr>
                    <pic:pic xmlns:pic="http://schemas.openxmlformats.org/drawingml/2006/picture">
                      <pic:nvPicPr>
                        <pic:cNvPr id="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17" y="460"/>
                          <a:ext cx="3523" cy="126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Line 6"/>
                      <wps:cNvCnPr>
                        <a:cxnSpLocks noChangeShapeType="1"/>
                      </wps:cNvCnPr>
                      <wps:spPr bwMode="auto">
                        <a:xfrm>
                          <a:off x="10171" y="1687"/>
                          <a:ext cx="1545" cy="0"/>
                        </a:xfrm>
                        <a:prstGeom prst="line">
                          <a:avLst/>
                        </a:prstGeom>
                        <a:noFill/>
                        <a:ln w="79197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291E4846" id="Gruppo 11" o:spid="_x0000_s1026" style="position:absolute;margin-left:390.55pt;margin-top:14.1pt;width:179.95pt;height:64.45pt;z-index:-251658240;mso-position-horizontal-relative:page;mso-position-vertical-relative:page" coordorigin="8117,460" coordsize="3599,12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left:8117;top:460;width:3523;height:1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">
                <v:imagedata r:id="rId2" o:title=""/>
              </v:shape>
              <v:line id="Line 6" o:spid="_x0000_s1028" style="position:absolute;visibility:visible;mso-wrap-style:square" from="10171,1687" to="11716,16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" strokecolor="white" strokeweight="2.19992mm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45D9"/>
    <w:multiLevelType w:val="hybridMultilevel"/>
    <w:tmpl w:val="0CAA2B1E"/>
    <w:lvl w:ilvl="0" w:tplc="C7300336">
      <w:start w:val="1"/>
      <w:numFmt w:val="bullet"/>
      <w:lvlText w:val=""/>
      <w:lvlJc w:val="left"/>
      <w:pPr>
        <w:tabs>
          <w:tab w:val="num" w:pos="1843"/>
        </w:tabs>
        <w:ind w:left="1843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hint="default"/>
      </w:rPr>
    </w:lvl>
    <w:lvl w:ilvl="2" w:tplc="C7300336">
      <w:start w:val="1"/>
      <w:numFmt w:val="bullet"/>
      <w:lvlText w:val="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0000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3E225B2"/>
    <w:multiLevelType w:val="hybridMultilevel"/>
    <w:tmpl w:val="B936D01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67037C9"/>
    <w:multiLevelType w:val="hybridMultilevel"/>
    <w:tmpl w:val="A8E273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3738E"/>
    <w:multiLevelType w:val="hybridMultilevel"/>
    <w:tmpl w:val="FB9C5516"/>
    <w:lvl w:ilvl="0" w:tplc="BAACF7CA">
      <w:start w:val="1"/>
      <w:numFmt w:val="bullet"/>
      <w:lvlText w:val="-"/>
      <w:lvlJc w:val="left"/>
      <w:pPr>
        <w:ind w:left="1434" w:hanging="360"/>
      </w:pPr>
      <w:rPr>
        <w:rFonts w:ascii="Times New Roman" w:eastAsia="Calibri" w:hAnsi="Times New Roman" w:cs="Times New Roman" w:hint="default"/>
        <w:b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09A352AD"/>
    <w:multiLevelType w:val="hybridMultilevel"/>
    <w:tmpl w:val="14F45C5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456A1D"/>
    <w:multiLevelType w:val="hybridMultilevel"/>
    <w:tmpl w:val="BCC425E4"/>
    <w:lvl w:ilvl="0" w:tplc="C730033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5330C"/>
    <w:multiLevelType w:val="hybridMultilevel"/>
    <w:tmpl w:val="2C308D9C"/>
    <w:lvl w:ilvl="0" w:tplc="0410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7" w15:restartNumberingAfterBreak="0">
    <w:nsid w:val="1CC853D0"/>
    <w:multiLevelType w:val="hybridMultilevel"/>
    <w:tmpl w:val="E2DE0836"/>
    <w:lvl w:ilvl="0" w:tplc="3CB2D32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B3E69"/>
    <w:multiLevelType w:val="hybridMultilevel"/>
    <w:tmpl w:val="2B385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1B395E"/>
    <w:multiLevelType w:val="hybridMultilevel"/>
    <w:tmpl w:val="C5B0A7E0"/>
    <w:lvl w:ilvl="0" w:tplc="C7300336">
      <w:start w:val="1"/>
      <w:numFmt w:val="bullet"/>
      <w:lvlText w:val=""/>
      <w:lvlJc w:val="left"/>
      <w:pPr>
        <w:tabs>
          <w:tab w:val="num" w:pos="1842"/>
        </w:tabs>
        <w:ind w:left="1842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2715"/>
        </w:tabs>
        <w:ind w:left="271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435"/>
        </w:tabs>
        <w:ind w:left="34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155"/>
        </w:tabs>
        <w:ind w:left="41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875"/>
        </w:tabs>
        <w:ind w:left="487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595"/>
        </w:tabs>
        <w:ind w:left="55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315"/>
        </w:tabs>
        <w:ind w:left="63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035"/>
        </w:tabs>
        <w:ind w:left="703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755"/>
        </w:tabs>
        <w:ind w:left="7755" w:hanging="360"/>
      </w:pPr>
      <w:rPr>
        <w:rFonts w:ascii="Wingdings" w:hAnsi="Wingdings" w:hint="default"/>
      </w:rPr>
    </w:lvl>
  </w:abstractNum>
  <w:abstractNum w:abstractNumId="10" w15:restartNumberingAfterBreak="0">
    <w:nsid w:val="1E9322ED"/>
    <w:multiLevelType w:val="hybridMultilevel"/>
    <w:tmpl w:val="EB06F18C"/>
    <w:lvl w:ilvl="0" w:tplc="B26ED2B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DE7B13"/>
    <w:multiLevelType w:val="hybridMultilevel"/>
    <w:tmpl w:val="C4F6A042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2D7F264C"/>
    <w:multiLevelType w:val="hybridMultilevel"/>
    <w:tmpl w:val="3BAE04F6"/>
    <w:lvl w:ilvl="0" w:tplc="0410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740F9"/>
    <w:multiLevelType w:val="hybridMultilevel"/>
    <w:tmpl w:val="CA50D7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12576"/>
    <w:multiLevelType w:val="hybridMultilevel"/>
    <w:tmpl w:val="C24C991E"/>
    <w:lvl w:ilvl="0" w:tplc="C7300336">
      <w:start w:val="1"/>
      <w:numFmt w:val="bullet"/>
      <w:lvlText w:val="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41134691"/>
    <w:multiLevelType w:val="hybridMultilevel"/>
    <w:tmpl w:val="8C2015EC"/>
    <w:lvl w:ilvl="0" w:tplc="0D62C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7300336">
      <w:start w:val="1"/>
      <w:numFmt w:val="bullet"/>
      <w:lvlText w:val=""/>
      <w:lvlJc w:val="left"/>
      <w:pPr>
        <w:tabs>
          <w:tab w:val="num" w:pos="1647"/>
        </w:tabs>
        <w:ind w:left="164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20A441A"/>
    <w:multiLevelType w:val="hybridMultilevel"/>
    <w:tmpl w:val="F80448C2"/>
    <w:lvl w:ilvl="0" w:tplc="C730033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456042"/>
    <w:multiLevelType w:val="hybridMultilevel"/>
    <w:tmpl w:val="1DB890B6"/>
    <w:lvl w:ilvl="0" w:tplc="CAE2F12E">
      <w:start w:val="1"/>
      <w:numFmt w:val="upperLetter"/>
      <w:lvlText w:val="%1)"/>
      <w:lvlJc w:val="left"/>
      <w:pPr>
        <w:ind w:left="1074" w:hanging="360"/>
      </w:pPr>
      <w:rPr>
        <w:rFonts w:eastAsia="Times New Roman"/>
        <w:b/>
      </w:rPr>
    </w:lvl>
    <w:lvl w:ilvl="1" w:tplc="04100019">
      <w:start w:val="1"/>
      <w:numFmt w:val="lowerLetter"/>
      <w:lvlText w:val="%2."/>
      <w:lvlJc w:val="left"/>
      <w:pPr>
        <w:ind w:left="1794" w:hanging="360"/>
      </w:pPr>
    </w:lvl>
    <w:lvl w:ilvl="2" w:tplc="0410001B">
      <w:start w:val="1"/>
      <w:numFmt w:val="lowerRoman"/>
      <w:lvlText w:val="%3."/>
      <w:lvlJc w:val="right"/>
      <w:pPr>
        <w:ind w:left="2514" w:hanging="180"/>
      </w:pPr>
    </w:lvl>
    <w:lvl w:ilvl="3" w:tplc="0410000F">
      <w:start w:val="1"/>
      <w:numFmt w:val="decimal"/>
      <w:lvlText w:val="%4."/>
      <w:lvlJc w:val="left"/>
      <w:pPr>
        <w:ind w:left="3234" w:hanging="360"/>
      </w:pPr>
    </w:lvl>
    <w:lvl w:ilvl="4" w:tplc="04100019">
      <w:start w:val="1"/>
      <w:numFmt w:val="lowerLetter"/>
      <w:lvlText w:val="%5."/>
      <w:lvlJc w:val="left"/>
      <w:pPr>
        <w:ind w:left="3954" w:hanging="360"/>
      </w:pPr>
    </w:lvl>
    <w:lvl w:ilvl="5" w:tplc="0410001B">
      <w:start w:val="1"/>
      <w:numFmt w:val="lowerRoman"/>
      <w:lvlText w:val="%6."/>
      <w:lvlJc w:val="right"/>
      <w:pPr>
        <w:ind w:left="4674" w:hanging="180"/>
      </w:pPr>
    </w:lvl>
    <w:lvl w:ilvl="6" w:tplc="0410000F">
      <w:start w:val="1"/>
      <w:numFmt w:val="decimal"/>
      <w:lvlText w:val="%7."/>
      <w:lvlJc w:val="left"/>
      <w:pPr>
        <w:ind w:left="5394" w:hanging="360"/>
      </w:pPr>
    </w:lvl>
    <w:lvl w:ilvl="7" w:tplc="04100019">
      <w:start w:val="1"/>
      <w:numFmt w:val="lowerLetter"/>
      <w:lvlText w:val="%8."/>
      <w:lvlJc w:val="left"/>
      <w:pPr>
        <w:ind w:left="6114" w:hanging="360"/>
      </w:pPr>
    </w:lvl>
    <w:lvl w:ilvl="8" w:tplc="0410001B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50214956"/>
    <w:multiLevelType w:val="hybridMultilevel"/>
    <w:tmpl w:val="79947E6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810251B"/>
    <w:multiLevelType w:val="hybridMultilevel"/>
    <w:tmpl w:val="58F896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B620EA0"/>
    <w:multiLevelType w:val="hybridMultilevel"/>
    <w:tmpl w:val="8C30720E"/>
    <w:lvl w:ilvl="0" w:tplc="DD78FEAE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C3FB3"/>
    <w:multiLevelType w:val="hybridMultilevel"/>
    <w:tmpl w:val="FF948A8A"/>
    <w:lvl w:ilvl="0" w:tplc="C7300336">
      <w:start w:val="1"/>
      <w:numFmt w:val="bullet"/>
      <w:lvlText w:val=""/>
      <w:lvlJc w:val="left"/>
      <w:pPr>
        <w:ind w:left="786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5F517F91"/>
    <w:multiLevelType w:val="singleLevel"/>
    <w:tmpl w:val="BB8091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048075C"/>
    <w:multiLevelType w:val="hybridMultilevel"/>
    <w:tmpl w:val="266A2B9C"/>
    <w:lvl w:ilvl="0" w:tplc="C7300336">
      <w:start w:val="1"/>
      <w:numFmt w:val="bullet"/>
      <w:lvlText w:val=""/>
      <w:lvlJc w:val="left"/>
      <w:pPr>
        <w:tabs>
          <w:tab w:val="num" w:pos="927"/>
        </w:tabs>
        <w:ind w:left="92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9720AAC"/>
    <w:multiLevelType w:val="hybridMultilevel"/>
    <w:tmpl w:val="9F621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7B18C9"/>
    <w:multiLevelType w:val="hybridMultilevel"/>
    <w:tmpl w:val="B3BCD430"/>
    <w:lvl w:ilvl="0" w:tplc="3DFA29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832FC"/>
    <w:multiLevelType w:val="hybridMultilevel"/>
    <w:tmpl w:val="48FC440A"/>
    <w:lvl w:ilvl="0" w:tplc="C7300336">
      <w:start w:val="1"/>
      <w:numFmt w:val="bullet"/>
      <w:lvlText w:val="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7">
      <w:start w:val="1"/>
      <w:numFmt w:val="bullet"/>
      <w:lvlText w:val="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15"/>
  </w:num>
  <w:num w:numId="4">
    <w:abstractNumId w:val="9"/>
  </w:num>
  <w:num w:numId="5">
    <w:abstractNumId w:val="0"/>
  </w:num>
  <w:num w:numId="6">
    <w:abstractNumId w:val="14"/>
  </w:num>
  <w:num w:numId="7">
    <w:abstractNumId w:val="23"/>
  </w:num>
  <w:num w:numId="8">
    <w:abstractNumId w:val="24"/>
  </w:num>
  <w:num w:numId="9">
    <w:abstractNumId w:val="1"/>
  </w:num>
  <w:num w:numId="10">
    <w:abstractNumId w:val="10"/>
  </w:num>
  <w:num w:numId="11">
    <w:abstractNumId w:val="5"/>
  </w:num>
  <w:num w:numId="12">
    <w:abstractNumId w:val="21"/>
  </w:num>
  <w:num w:numId="13">
    <w:abstractNumId w:val="18"/>
  </w:num>
  <w:num w:numId="14">
    <w:abstractNumId w:val="1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8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6"/>
  </w:num>
  <w:num w:numId="21">
    <w:abstractNumId w:val="13"/>
  </w:num>
  <w:num w:numId="22">
    <w:abstractNumId w:val="4"/>
  </w:num>
  <w:num w:numId="23">
    <w:abstractNumId w:val="11"/>
  </w:num>
  <w:num w:numId="24">
    <w:abstractNumId w:val="2"/>
  </w:num>
  <w:num w:numId="25">
    <w:abstractNumId w:val="16"/>
  </w:num>
  <w:num w:numId="26">
    <w:abstractNumId w:val="20"/>
  </w:num>
  <w:num w:numId="27">
    <w:abstractNumId w:val="12"/>
  </w:num>
  <w:num w:numId="28">
    <w:abstractNumId w:val="25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drawingGridHorizontalSpacing w:val="75"/>
  <w:drawingGridVerticalSpacing w:val="102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7E"/>
    <w:rsid w:val="000034EB"/>
    <w:rsid w:val="00006208"/>
    <w:rsid w:val="000072FB"/>
    <w:rsid w:val="00010326"/>
    <w:rsid w:val="00014E30"/>
    <w:rsid w:val="000225DE"/>
    <w:rsid w:val="00022BA0"/>
    <w:rsid w:val="00022D88"/>
    <w:rsid w:val="00031D2C"/>
    <w:rsid w:val="00031EDF"/>
    <w:rsid w:val="0003720D"/>
    <w:rsid w:val="00040B30"/>
    <w:rsid w:val="00041806"/>
    <w:rsid w:val="000433C7"/>
    <w:rsid w:val="000450E4"/>
    <w:rsid w:val="00046B20"/>
    <w:rsid w:val="00047CAE"/>
    <w:rsid w:val="000524BF"/>
    <w:rsid w:val="00053E25"/>
    <w:rsid w:val="000540B5"/>
    <w:rsid w:val="00056FBF"/>
    <w:rsid w:val="000578FE"/>
    <w:rsid w:val="00060081"/>
    <w:rsid w:val="00060C00"/>
    <w:rsid w:val="00064F5D"/>
    <w:rsid w:val="00067AAF"/>
    <w:rsid w:val="000748BD"/>
    <w:rsid w:val="00082720"/>
    <w:rsid w:val="00085ED6"/>
    <w:rsid w:val="00091189"/>
    <w:rsid w:val="000A0A13"/>
    <w:rsid w:val="000A3377"/>
    <w:rsid w:val="000B21B9"/>
    <w:rsid w:val="000B5474"/>
    <w:rsid w:val="000B7709"/>
    <w:rsid w:val="000B785A"/>
    <w:rsid w:val="000C1A10"/>
    <w:rsid w:val="000C41E2"/>
    <w:rsid w:val="000C7014"/>
    <w:rsid w:val="000D1EF5"/>
    <w:rsid w:val="000E71CD"/>
    <w:rsid w:val="000F49F8"/>
    <w:rsid w:val="000F76F6"/>
    <w:rsid w:val="0010217B"/>
    <w:rsid w:val="00104324"/>
    <w:rsid w:val="00110D27"/>
    <w:rsid w:val="00112CAC"/>
    <w:rsid w:val="00112EDF"/>
    <w:rsid w:val="00115A30"/>
    <w:rsid w:val="00121093"/>
    <w:rsid w:val="00121E23"/>
    <w:rsid w:val="00122553"/>
    <w:rsid w:val="00123B21"/>
    <w:rsid w:val="00124636"/>
    <w:rsid w:val="00125093"/>
    <w:rsid w:val="00125316"/>
    <w:rsid w:val="001260FB"/>
    <w:rsid w:val="00126C51"/>
    <w:rsid w:val="00131549"/>
    <w:rsid w:val="001326F5"/>
    <w:rsid w:val="00132B33"/>
    <w:rsid w:val="00134538"/>
    <w:rsid w:val="001368A1"/>
    <w:rsid w:val="00141946"/>
    <w:rsid w:val="001422AF"/>
    <w:rsid w:val="00143BBA"/>
    <w:rsid w:val="00146AED"/>
    <w:rsid w:val="00150AB2"/>
    <w:rsid w:val="00155377"/>
    <w:rsid w:val="001641CF"/>
    <w:rsid w:val="00181489"/>
    <w:rsid w:val="0018258B"/>
    <w:rsid w:val="00182C6E"/>
    <w:rsid w:val="00185B85"/>
    <w:rsid w:val="001902F1"/>
    <w:rsid w:val="00191125"/>
    <w:rsid w:val="00192085"/>
    <w:rsid w:val="001956DF"/>
    <w:rsid w:val="001968E6"/>
    <w:rsid w:val="001A288F"/>
    <w:rsid w:val="001A2D88"/>
    <w:rsid w:val="001A636A"/>
    <w:rsid w:val="001A651A"/>
    <w:rsid w:val="001B0BEF"/>
    <w:rsid w:val="001B0F81"/>
    <w:rsid w:val="001B1F48"/>
    <w:rsid w:val="001B22A5"/>
    <w:rsid w:val="001B7DC1"/>
    <w:rsid w:val="001C45F8"/>
    <w:rsid w:val="001C46E1"/>
    <w:rsid w:val="001C4DD7"/>
    <w:rsid w:val="001C5FFE"/>
    <w:rsid w:val="001D2A71"/>
    <w:rsid w:val="001D38D8"/>
    <w:rsid w:val="001E2403"/>
    <w:rsid w:val="001E5815"/>
    <w:rsid w:val="001E5D0A"/>
    <w:rsid w:val="001E7CAD"/>
    <w:rsid w:val="001E7EAF"/>
    <w:rsid w:val="001F433B"/>
    <w:rsid w:val="002019FF"/>
    <w:rsid w:val="002035C9"/>
    <w:rsid w:val="00203D3B"/>
    <w:rsid w:val="00205424"/>
    <w:rsid w:val="0020772E"/>
    <w:rsid w:val="00214E3E"/>
    <w:rsid w:val="00222519"/>
    <w:rsid w:val="002241D0"/>
    <w:rsid w:val="00224BB5"/>
    <w:rsid w:val="00230CB7"/>
    <w:rsid w:val="0023101D"/>
    <w:rsid w:val="0023220D"/>
    <w:rsid w:val="00234D27"/>
    <w:rsid w:val="002367FB"/>
    <w:rsid w:val="00241233"/>
    <w:rsid w:val="00242FF5"/>
    <w:rsid w:val="00244705"/>
    <w:rsid w:val="0024682F"/>
    <w:rsid w:val="00246CC9"/>
    <w:rsid w:val="00247947"/>
    <w:rsid w:val="0025469D"/>
    <w:rsid w:val="002611B4"/>
    <w:rsid w:val="00264ECC"/>
    <w:rsid w:val="00265678"/>
    <w:rsid w:val="00270C55"/>
    <w:rsid w:val="00271041"/>
    <w:rsid w:val="00274669"/>
    <w:rsid w:val="00275C32"/>
    <w:rsid w:val="002801F9"/>
    <w:rsid w:val="002818BF"/>
    <w:rsid w:val="0029341A"/>
    <w:rsid w:val="002A77B6"/>
    <w:rsid w:val="002B73A5"/>
    <w:rsid w:val="002B7C45"/>
    <w:rsid w:val="002C19D3"/>
    <w:rsid w:val="002C238F"/>
    <w:rsid w:val="002C272A"/>
    <w:rsid w:val="002C2E9D"/>
    <w:rsid w:val="002C33C6"/>
    <w:rsid w:val="002C6C49"/>
    <w:rsid w:val="002D18D7"/>
    <w:rsid w:val="002D5C34"/>
    <w:rsid w:val="002D6884"/>
    <w:rsid w:val="002D6A45"/>
    <w:rsid w:val="002D7BBE"/>
    <w:rsid w:val="002E068C"/>
    <w:rsid w:val="002E06E8"/>
    <w:rsid w:val="002E0F66"/>
    <w:rsid w:val="002E20C3"/>
    <w:rsid w:val="002E3223"/>
    <w:rsid w:val="002E4B97"/>
    <w:rsid w:val="002F012A"/>
    <w:rsid w:val="002F22E0"/>
    <w:rsid w:val="002F5995"/>
    <w:rsid w:val="002F7CDA"/>
    <w:rsid w:val="00305CAF"/>
    <w:rsid w:val="00311D75"/>
    <w:rsid w:val="00312E95"/>
    <w:rsid w:val="00313F3C"/>
    <w:rsid w:val="0031524C"/>
    <w:rsid w:val="003245EA"/>
    <w:rsid w:val="003301E1"/>
    <w:rsid w:val="00332C9F"/>
    <w:rsid w:val="003400B5"/>
    <w:rsid w:val="00340C44"/>
    <w:rsid w:val="00341889"/>
    <w:rsid w:val="00342419"/>
    <w:rsid w:val="00352457"/>
    <w:rsid w:val="00354278"/>
    <w:rsid w:val="003552C1"/>
    <w:rsid w:val="0036057E"/>
    <w:rsid w:val="0036189B"/>
    <w:rsid w:val="00366BA8"/>
    <w:rsid w:val="00367640"/>
    <w:rsid w:val="00372BBD"/>
    <w:rsid w:val="0038055A"/>
    <w:rsid w:val="00381A80"/>
    <w:rsid w:val="00381E1F"/>
    <w:rsid w:val="00387042"/>
    <w:rsid w:val="00390058"/>
    <w:rsid w:val="003A3895"/>
    <w:rsid w:val="003A4763"/>
    <w:rsid w:val="003B19EA"/>
    <w:rsid w:val="003C0BA0"/>
    <w:rsid w:val="003C33B1"/>
    <w:rsid w:val="003C42F8"/>
    <w:rsid w:val="003C4800"/>
    <w:rsid w:val="003C4919"/>
    <w:rsid w:val="003D0AD3"/>
    <w:rsid w:val="003D41ED"/>
    <w:rsid w:val="003D48B1"/>
    <w:rsid w:val="003D66D7"/>
    <w:rsid w:val="003E11F0"/>
    <w:rsid w:val="003E2B08"/>
    <w:rsid w:val="003E3019"/>
    <w:rsid w:val="003E49E7"/>
    <w:rsid w:val="003F3176"/>
    <w:rsid w:val="003F5297"/>
    <w:rsid w:val="00403FA2"/>
    <w:rsid w:val="00411CFD"/>
    <w:rsid w:val="00411EC7"/>
    <w:rsid w:val="00417651"/>
    <w:rsid w:val="00417B18"/>
    <w:rsid w:val="004202F4"/>
    <w:rsid w:val="00425164"/>
    <w:rsid w:val="00432612"/>
    <w:rsid w:val="004342E5"/>
    <w:rsid w:val="0043658C"/>
    <w:rsid w:val="0044254C"/>
    <w:rsid w:val="00445CF0"/>
    <w:rsid w:val="00450901"/>
    <w:rsid w:val="00451308"/>
    <w:rsid w:val="00454F72"/>
    <w:rsid w:val="00455508"/>
    <w:rsid w:val="004568CB"/>
    <w:rsid w:val="004633FE"/>
    <w:rsid w:val="00466EBA"/>
    <w:rsid w:val="00470643"/>
    <w:rsid w:val="00472DF2"/>
    <w:rsid w:val="00472E5F"/>
    <w:rsid w:val="0047445B"/>
    <w:rsid w:val="00480D2D"/>
    <w:rsid w:val="00481FB1"/>
    <w:rsid w:val="004900E1"/>
    <w:rsid w:val="004906DA"/>
    <w:rsid w:val="004914E2"/>
    <w:rsid w:val="004915C7"/>
    <w:rsid w:val="00492846"/>
    <w:rsid w:val="00492B35"/>
    <w:rsid w:val="00493185"/>
    <w:rsid w:val="00496084"/>
    <w:rsid w:val="00496307"/>
    <w:rsid w:val="004A1573"/>
    <w:rsid w:val="004A3305"/>
    <w:rsid w:val="004A38DA"/>
    <w:rsid w:val="004A5043"/>
    <w:rsid w:val="004A7106"/>
    <w:rsid w:val="004B2D50"/>
    <w:rsid w:val="004B2F9B"/>
    <w:rsid w:val="004B4585"/>
    <w:rsid w:val="004B72FA"/>
    <w:rsid w:val="004C039F"/>
    <w:rsid w:val="004C057F"/>
    <w:rsid w:val="004C3428"/>
    <w:rsid w:val="004C4594"/>
    <w:rsid w:val="004C662C"/>
    <w:rsid w:val="004D0065"/>
    <w:rsid w:val="004D269C"/>
    <w:rsid w:val="004D3E19"/>
    <w:rsid w:val="004D4841"/>
    <w:rsid w:val="004D6CCA"/>
    <w:rsid w:val="004D7637"/>
    <w:rsid w:val="004E0400"/>
    <w:rsid w:val="004E068C"/>
    <w:rsid w:val="004E1432"/>
    <w:rsid w:val="004E6B48"/>
    <w:rsid w:val="004F0B1D"/>
    <w:rsid w:val="004F53CE"/>
    <w:rsid w:val="00501A50"/>
    <w:rsid w:val="00502233"/>
    <w:rsid w:val="00503A04"/>
    <w:rsid w:val="00504F2D"/>
    <w:rsid w:val="00510DA5"/>
    <w:rsid w:val="00511872"/>
    <w:rsid w:val="00512E8D"/>
    <w:rsid w:val="00524CE2"/>
    <w:rsid w:val="00530BD1"/>
    <w:rsid w:val="005318CE"/>
    <w:rsid w:val="005343DF"/>
    <w:rsid w:val="005344E1"/>
    <w:rsid w:val="00541B0E"/>
    <w:rsid w:val="00544948"/>
    <w:rsid w:val="00544C84"/>
    <w:rsid w:val="00544D60"/>
    <w:rsid w:val="00547476"/>
    <w:rsid w:val="0055094A"/>
    <w:rsid w:val="00560B34"/>
    <w:rsid w:val="0056179A"/>
    <w:rsid w:val="00572126"/>
    <w:rsid w:val="00575F83"/>
    <w:rsid w:val="005777C2"/>
    <w:rsid w:val="0058008A"/>
    <w:rsid w:val="00580E19"/>
    <w:rsid w:val="005853B1"/>
    <w:rsid w:val="00586433"/>
    <w:rsid w:val="005940CC"/>
    <w:rsid w:val="005955A2"/>
    <w:rsid w:val="00596AFF"/>
    <w:rsid w:val="005B0180"/>
    <w:rsid w:val="005B0BE6"/>
    <w:rsid w:val="005B439A"/>
    <w:rsid w:val="005C7EC7"/>
    <w:rsid w:val="005D21F2"/>
    <w:rsid w:val="005E4585"/>
    <w:rsid w:val="005E6692"/>
    <w:rsid w:val="005F1387"/>
    <w:rsid w:val="005F2988"/>
    <w:rsid w:val="005F34EF"/>
    <w:rsid w:val="005F5EBA"/>
    <w:rsid w:val="006010EC"/>
    <w:rsid w:val="00602FC2"/>
    <w:rsid w:val="00603F1D"/>
    <w:rsid w:val="006044C1"/>
    <w:rsid w:val="00604946"/>
    <w:rsid w:val="006066C3"/>
    <w:rsid w:val="00607FE4"/>
    <w:rsid w:val="006100C8"/>
    <w:rsid w:val="006112B4"/>
    <w:rsid w:val="006119AE"/>
    <w:rsid w:val="00613049"/>
    <w:rsid w:val="006133DA"/>
    <w:rsid w:val="00614D7E"/>
    <w:rsid w:val="006201BA"/>
    <w:rsid w:val="00622C59"/>
    <w:rsid w:val="00624264"/>
    <w:rsid w:val="0062603B"/>
    <w:rsid w:val="0062686D"/>
    <w:rsid w:val="00631AF2"/>
    <w:rsid w:val="00640ADC"/>
    <w:rsid w:val="006544C1"/>
    <w:rsid w:val="00654D64"/>
    <w:rsid w:val="006557BC"/>
    <w:rsid w:val="006572FA"/>
    <w:rsid w:val="00670EEC"/>
    <w:rsid w:val="00671615"/>
    <w:rsid w:val="00675259"/>
    <w:rsid w:val="00682DDF"/>
    <w:rsid w:val="00690DF2"/>
    <w:rsid w:val="00692FF1"/>
    <w:rsid w:val="00697759"/>
    <w:rsid w:val="006A1661"/>
    <w:rsid w:val="006A1F12"/>
    <w:rsid w:val="006A3901"/>
    <w:rsid w:val="006A441B"/>
    <w:rsid w:val="006A523E"/>
    <w:rsid w:val="006A5449"/>
    <w:rsid w:val="006B4B27"/>
    <w:rsid w:val="006B633B"/>
    <w:rsid w:val="006B64ED"/>
    <w:rsid w:val="006B6D74"/>
    <w:rsid w:val="006C03DE"/>
    <w:rsid w:val="006C376A"/>
    <w:rsid w:val="006C7DF6"/>
    <w:rsid w:val="006D1813"/>
    <w:rsid w:val="006D2B2B"/>
    <w:rsid w:val="006D70AE"/>
    <w:rsid w:val="006D7709"/>
    <w:rsid w:val="006E0A17"/>
    <w:rsid w:val="006E6421"/>
    <w:rsid w:val="006E649D"/>
    <w:rsid w:val="006F2D7C"/>
    <w:rsid w:val="006F4AD6"/>
    <w:rsid w:val="006F7D39"/>
    <w:rsid w:val="00700E55"/>
    <w:rsid w:val="0070162D"/>
    <w:rsid w:val="00701EEC"/>
    <w:rsid w:val="00707622"/>
    <w:rsid w:val="007114C8"/>
    <w:rsid w:val="00714170"/>
    <w:rsid w:val="00715040"/>
    <w:rsid w:val="00715BE9"/>
    <w:rsid w:val="0071774B"/>
    <w:rsid w:val="00720468"/>
    <w:rsid w:val="00720690"/>
    <w:rsid w:val="00721A95"/>
    <w:rsid w:val="00724328"/>
    <w:rsid w:val="00733D18"/>
    <w:rsid w:val="00737C31"/>
    <w:rsid w:val="00741244"/>
    <w:rsid w:val="007453A5"/>
    <w:rsid w:val="00745478"/>
    <w:rsid w:val="00747FAB"/>
    <w:rsid w:val="00751155"/>
    <w:rsid w:val="0075145A"/>
    <w:rsid w:val="00753CDC"/>
    <w:rsid w:val="007560C7"/>
    <w:rsid w:val="00756384"/>
    <w:rsid w:val="0075779F"/>
    <w:rsid w:val="00764336"/>
    <w:rsid w:val="007663EE"/>
    <w:rsid w:val="007668B5"/>
    <w:rsid w:val="00766B81"/>
    <w:rsid w:val="0077087A"/>
    <w:rsid w:val="00772342"/>
    <w:rsid w:val="00774A74"/>
    <w:rsid w:val="00780684"/>
    <w:rsid w:val="007868F4"/>
    <w:rsid w:val="00786B5E"/>
    <w:rsid w:val="00786F94"/>
    <w:rsid w:val="007871F0"/>
    <w:rsid w:val="00791A0F"/>
    <w:rsid w:val="0079726E"/>
    <w:rsid w:val="007B4B95"/>
    <w:rsid w:val="007B6A1D"/>
    <w:rsid w:val="007C0354"/>
    <w:rsid w:val="007C0442"/>
    <w:rsid w:val="007C0C38"/>
    <w:rsid w:val="007D0187"/>
    <w:rsid w:val="007D5755"/>
    <w:rsid w:val="007D7516"/>
    <w:rsid w:val="007E04DE"/>
    <w:rsid w:val="007E1F54"/>
    <w:rsid w:val="007E230E"/>
    <w:rsid w:val="007E6713"/>
    <w:rsid w:val="007E67D0"/>
    <w:rsid w:val="007F049F"/>
    <w:rsid w:val="007F12B0"/>
    <w:rsid w:val="007F1537"/>
    <w:rsid w:val="007F782C"/>
    <w:rsid w:val="0081168D"/>
    <w:rsid w:val="00812501"/>
    <w:rsid w:val="00812EF2"/>
    <w:rsid w:val="00814F77"/>
    <w:rsid w:val="00815489"/>
    <w:rsid w:val="008203AD"/>
    <w:rsid w:val="00821F95"/>
    <w:rsid w:val="00822BBD"/>
    <w:rsid w:val="008244A2"/>
    <w:rsid w:val="00825152"/>
    <w:rsid w:val="0082531E"/>
    <w:rsid w:val="00827047"/>
    <w:rsid w:val="00833EE0"/>
    <w:rsid w:val="00835994"/>
    <w:rsid w:val="00835A03"/>
    <w:rsid w:val="00837D68"/>
    <w:rsid w:val="0084040F"/>
    <w:rsid w:val="00843C24"/>
    <w:rsid w:val="00847144"/>
    <w:rsid w:val="0084780C"/>
    <w:rsid w:val="00850752"/>
    <w:rsid w:val="0085481B"/>
    <w:rsid w:val="008556ED"/>
    <w:rsid w:val="00856A81"/>
    <w:rsid w:val="0085788D"/>
    <w:rsid w:val="00857BF3"/>
    <w:rsid w:val="00857F0C"/>
    <w:rsid w:val="00863928"/>
    <w:rsid w:val="00866597"/>
    <w:rsid w:val="00866847"/>
    <w:rsid w:val="0087407D"/>
    <w:rsid w:val="008753BB"/>
    <w:rsid w:val="00877FB6"/>
    <w:rsid w:val="00882AE3"/>
    <w:rsid w:val="00882C17"/>
    <w:rsid w:val="008835FF"/>
    <w:rsid w:val="00884652"/>
    <w:rsid w:val="008849AC"/>
    <w:rsid w:val="0088540A"/>
    <w:rsid w:val="0088759A"/>
    <w:rsid w:val="008924AF"/>
    <w:rsid w:val="0089762E"/>
    <w:rsid w:val="008A0D89"/>
    <w:rsid w:val="008A0F40"/>
    <w:rsid w:val="008A3A4E"/>
    <w:rsid w:val="008A3DA9"/>
    <w:rsid w:val="008A7E28"/>
    <w:rsid w:val="008B08FA"/>
    <w:rsid w:val="008B284C"/>
    <w:rsid w:val="008C407E"/>
    <w:rsid w:val="008D1862"/>
    <w:rsid w:val="008D3777"/>
    <w:rsid w:val="008D3875"/>
    <w:rsid w:val="008E60DA"/>
    <w:rsid w:val="008E6F72"/>
    <w:rsid w:val="008E78C5"/>
    <w:rsid w:val="008F4342"/>
    <w:rsid w:val="008F4EF4"/>
    <w:rsid w:val="008F60CA"/>
    <w:rsid w:val="008F7D55"/>
    <w:rsid w:val="00900178"/>
    <w:rsid w:val="009013E0"/>
    <w:rsid w:val="00902070"/>
    <w:rsid w:val="00903B73"/>
    <w:rsid w:val="00904D75"/>
    <w:rsid w:val="00905D8C"/>
    <w:rsid w:val="00911405"/>
    <w:rsid w:val="00911B00"/>
    <w:rsid w:val="009125C9"/>
    <w:rsid w:val="00921D85"/>
    <w:rsid w:val="00923AC4"/>
    <w:rsid w:val="00926D24"/>
    <w:rsid w:val="0093189F"/>
    <w:rsid w:val="009335DC"/>
    <w:rsid w:val="00937276"/>
    <w:rsid w:val="00943818"/>
    <w:rsid w:val="00945345"/>
    <w:rsid w:val="00947052"/>
    <w:rsid w:val="009475C5"/>
    <w:rsid w:val="00947A47"/>
    <w:rsid w:val="00947D0A"/>
    <w:rsid w:val="00951386"/>
    <w:rsid w:val="00951A1A"/>
    <w:rsid w:val="00952BAD"/>
    <w:rsid w:val="0095793C"/>
    <w:rsid w:val="0096063B"/>
    <w:rsid w:val="00962AA1"/>
    <w:rsid w:val="00971DBD"/>
    <w:rsid w:val="009728D8"/>
    <w:rsid w:val="009752E3"/>
    <w:rsid w:val="00977A77"/>
    <w:rsid w:val="00980570"/>
    <w:rsid w:val="00980D80"/>
    <w:rsid w:val="009819B4"/>
    <w:rsid w:val="009820F5"/>
    <w:rsid w:val="0098267B"/>
    <w:rsid w:val="00983038"/>
    <w:rsid w:val="00983C31"/>
    <w:rsid w:val="0098422D"/>
    <w:rsid w:val="009903E1"/>
    <w:rsid w:val="00990BCC"/>
    <w:rsid w:val="00994D74"/>
    <w:rsid w:val="009A36CA"/>
    <w:rsid w:val="009A3902"/>
    <w:rsid w:val="009A39A2"/>
    <w:rsid w:val="009A418E"/>
    <w:rsid w:val="009A6047"/>
    <w:rsid w:val="009A6048"/>
    <w:rsid w:val="009B122E"/>
    <w:rsid w:val="009B4D53"/>
    <w:rsid w:val="009C1241"/>
    <w:rsid w:val="009C14A8"/>
    <w:rsid w:val="009C37D0"/>
    <w:rsid w:val="009C3997"/>
    <w:rsid w:val="009D0B2C"/>
    <w:rsid w:val="009D5CFA"/>
    <w:rsid w:val="009F046A"/>
    <w:rsid w:val="009F3680"/>
    <w:rsid w:val="009F44B4"/>
    <w:rsid w:val="009F78B7"/>
    <w:rsid w:val="00A00C60"/>
    <w:rsid w:val="00A06E5B"/>
    <w:rsid w:val="00A120F4"/>
    <w:rsid w:val="00A12BDF"/>
    <w:rsid w:val="00A13264"/>
    <w:rsid w:val="00A1342A"/>
    <w:rsid w:val="00A15F46"/>
    <w:rsid w:val="00A20FAD"/>
    <w:rsid w:val="00A23304"/>
    <w:rsid w:val="00A24597"/>
    <w:rsid w:val="00A25D8C"/>
    <w:rsid w:val="00A33121"/>
    <w:rsid w:val="00A3453A"/>
    <w:rsid w:val="00A476CE"/>
    <w:rsid w:val="00A51D3F"/>
    <w:rsid w:val="00A56862"/>
    <w:rsid w:val="00A612DC"/>
    <w:rsid w:val="00A6448E"/>
    <w:rsid w:val="00A75864"/>
    <w:rsid w:val="00A82C21"/>
    <w:rsid w:val="00A83E90"/>
    <w:rsid w:val="00A915F3"/>
    <w:rsid w:val="00A95177"/>
    <w:rsid w:val="00AA0D66"/>
    <w:rsid w:val="00AA5614"/>
    <w:rsid w:val="00AB02F4"/>
    <w:rsid w:val="00AB3F9D"/>
    <w:rsid w:val="00AC086F"/>
    <w:rsid w:val="00AC2437"/>
    <w:rsid w:val="00AC4A52"/>
    <w:rsid w:val="00AC6FB5"/>
    <w:rsid w:val="00AC74C5"/>
    <w:rsid w:val="00AC79C2"/>
    <w:rsid w:val="00AD2178"/>
    <w:rsid w:val="00AD3D6E"/>
    <w:rsid w:val="00AD6FA2"/>
    <w:rsid w:val="00AD7818"/>
    <w:rsid w:val="00AE2EF3"/>
    <w:rsid w:val="00AE439D"/>
    <w:rsid w:val="00AE4EB2"/>
    <w:rsid w:val="00AE57F5"/>
    <w:rsid w:val="00AE68EB"/>
    <w:rsid w:val="00AF130B"/>
    <w:rsid w:val="00AF1D58"/>
    <w:rsid w:val="00AF2F4B"/>
    <w:rsid w:val="00AF33EB"/>
    <w:rsid w:val="00AF3862"/>
    <w:rsid w:val="00AF388C"/>
    <w:rsid w:val="00AF3D6B"/>
    <w:rsid w:val="00AF58EB"/>
    <w:rsid w:val="00AF649E"/>
    <w:rsid w:val="00B004B5"/>
    <w:rsid w:val="00B01DE6"/>
    <w:rsid w:val="00B066B3"/>
    <w:rsid w:val="00B076CA"/>
    <w:rsid w:val="00B10136"/>
    <w:rsid w:val="00B10485"/>
    <w:rsid w:val="00B1307C"/>
    <w:rsid w:val="00B21E3B"/>
    <w:rsid w:val="00B26A8B"/>
    <w:rsid w:val="00B26BEA"/>
    <w:rsid w:val="00B2759E"/>
    <w:rsid w:val="00B300A5"/>
    <w:rsid w:val="00B361CE"/>
    <w:rsid w:val="00B365AE"/>
    <w:rsid w:val="00B36C7C"/>
    <w:rsid w:val="00B4155A"/>
    <w:rsid w:val="00B43118"/>
    <w:rsid w:val="00B448BC"/>
    <w:rsid w:val="00B52CB3"/>
    <w:rsid w:val="00B64D3C"/>
    <w:rsid w:val="00B65C44"/>
    <w:rsid w:val="00B7138F"/>
    <w:rsid w:val="00B71551"/>
    <w:rsid w:val="00B81BD8"/>
    <w:rsid w:val="00B856C4"/>
    <w:rsid w:val="00B96B51"/>
    <w:rsid w:val="00B977ED"/>
    <w:rsid w:val="00BA1E7D"/>
    <w:rsid w:val="00BA2C59"/>
    <w:rsid w:val="00BA4B8B"/>
    <w:rsid w:val="00BA61DB"/>
    <w:rsid w:val="00BA63C6"/>
    <w:rsid w:val="00BA6BE2"/>
    <w:rsid w:val="00BB0EC6"/>
    <w:rsid w:val="00BB155E"/>
    <w:rsid w:val="00BB2196"/>
    <w:rsid w:val="00BB2DEF"/>
    <w:rsid w:val="00BB58CD"/>
    <w:rsid w:val="00BC290B"/>
    <w:rsid w:val="00BC2E4F"/>
    <w:rsid w:val="00BC45D6"/>
    <w:rsid w:val="00BC5C98"/>
    <w:rsid w:val="00BC620B"/>
    <w:rsid w:val="00BD01EB"/>
    <w:rsid w:val="00BD224E"/>
    <w:rsid w:val="00BD2775"/>
    <w:rsid w:val="00BD4244"/>
    <w:rsid w:val="00BD4486"/>
    <w:rsid w:val="00BD5B2E"/>
    <w:rsid w:val="00BD5C89"/>
    <w:rsid w:val="00BD6F5A"/>
    <w:rsid w:val="00BD76B8"/>
    <w:rsid w:val="00BD774D"/>
    <w:rsid w:val="00BE1FBC"/>
    <w:rsid w:val="00BE61D6"/>
    <w:rsid w:val="00BE71AC"/>
    <w:rsid w:val="00BF522E"/>
    <w:rsid w:val="00C008AF"/>
    <w:rsid w:val="00C04BE2"/>
    <w:rsid w:val="00C07F6C"/>
    <w:rsid w:val="00C12ACF"/>
    <w:rsid w:val="00C16EAB"/>
    <w:rsid w:val="00C211E0"/>
    <w:rsid w:val="00C24B04"/>
    <w:rsid w:val="00C34F6A"/>
    <w:rsid w:val="00C36C9B"/>
    <w:rsid w:val="00C410F0"/>
    <w:rsid w:val="00C439A2"/>
    <w:rsid w:val="00C536A2"/>
    <w:rsid w:val="00C5414E"/>
    <w:rsid w:val="00C55950"/>
    <w:rsid w:val="00C55A69"/>
    <w:rsid w:val="00C56ACF"/>
    <w:rsid w:val="00C61F20"/>
    <w:rsid w:val="00C65E21"/>
    <w:rsid w:val="00C70779"/>
    <w:rsid w:val="00C70812"/>
    <w:rsid w:val="00C71AA6"/>
    <w:rsid w:val="00C85F2C"/>
    <w:rsid w:val="00C86234"/>
    <w:rsid w:val="00C92063"/>
    <w:rsid w:val="00C9232D"/>
    <w:rsid w:val="00C92DCD"/>
    <w:rsid w:val="00C93591"/>
    <w:rsid w:val="00C94C42"/>
    <w:rsid w:val="00C94CB8"/>
    <w:rsid w:val="00C962FD"/>
    <w:rsid w:val="00CA67B9"/>
    <w:rsid w:val="00CB248D"/>
    <w:rsid w:val="00CB2D59"/>
    <w:rsid w:val="00CB587E"/>
    <w:rsid w:val="00CC06C1"/>
    <w:rsid w:val="00CC1A53"/>
    <w:rsid w:val="00CC2F1C"/>
    <w:rsid w:val="00CC6C48"/>
    <w:rsid w:val="00CD1912"/>
    <w:rsid w:val="00CD3F97"/>
    <w:rsid w:val="00CD45D7"/>
    <w:rsid w:val="00CE748C"/>
    <w:rsid w:val="00CF0BE0"/>
    <w:rsid w:val="00CF1A80"/>
    <w:rsid w:val="00CF2FE4"/>
    <w:rsid w:val="00CF7076"/>
    <w:rsid w:val="00D00BC3"/>
    <w:rsid w:val="00D0265E"/>
    <w:rsid w:val="00D04258"/>
    <w:rsid w:val="00D05B46"/>
    <w:rsid w:val="00D10BB5"/>
    <w:rsid w:val="00D137D9"/>
    <w:rsid w:val="00D143C3"/>
    <w:rsid w:val="00D158A6"/>
    <w:rsid w:val="00D179AD"/>
    <w:rsid w:val="00D17EA3"/>
    <w:rsid w:val="00D20F4B"/>
    <w:rsid w:val="00D21D18"/>
    <w:rsid w:val="00D2373E"/>
    <w:rsid w:val="00D249D2"/>
    <w:rsid w:val="00D324A6"/>
    <w:rsid w:val="00D35246"/>
    <w:rsid w:val="00D36D69"/>
    <w:rsid w:val="00D376EB"/>
    <w:rsid w:val="00D42BE8"/>
    <w:rsid w:val="00D43BE6"/>
    <w:rsid w:val="00D458C9"/>
    <w:rsid w:val="00D51379"/>
    <w:rsid w:val="00D54E67"/>
    <w:rsid w:val="00D57728"/>
    <w:rsid w:val="00D654FF"/>
    <w:rsid w:val="00D67A37"/>
    <w:rsid w:val="00D70F16"/>
    <w:rsid w:val="00D771B8"/>
    <w:rsid w:val="00D80F43"/>
    <w:rsid w:val="00D83513"/>
    <w:rsid w:val="00D83527"/>
    <w:rsid w:val="00D835D7"/>
    <w:rsid w:val="00D867F5"/>
    <w:rsid w:val="00D86BF6"/>
    <w:rsid w:val="00D90B0D"/>
    <w:rsid w:val="00D918EB"/>
    <w:rsid w:val="00D91A48"/>
    <w:rsid w:val="00D935A9"/>
    <w:rsid w:val="00D95253"/>
    <w:rsid w:val="00D954AD"/>
    <w:rsid w:val="00D968DD"/>
    <w:rsid w:val="00DA0370"/>
    <w:rsid w:val="00DA46A2"/>
    <w:rsid w:val="00DA61F9"/>
    <w:rsid w:val="00DA757D"/>
    <w:rsid w:val="00DB3CFC"/>
    <w:rsid w:val="00DC6241"/>
    <w:rsid w:val="00DC674F"/>
    <w:rsid w:val="00DC7954"/>
    <w:rsid w:val="00DD180C"/>
    <w:rsid w:val="00DD3B3D"/>
    <w:rsid w:val="00DD48A2"/>
    <w:rsid w:val="00DD7F45"/>
    <w:rsid w:val="00DE3E40"/>
    <w:rsid w:val="00DF0516"/>
    <w:rsid w:val="00DF2A86"/>
    <w:rsid w:val="00DF342D"/>
    <w:rsid w:val="00DF7527"/>
    <w:rsid w:val="00DF7DC4"/>
    <w:rsid w:val="00E00576"/>
    <w:rsid w:val="00E017DE"/>
    <w:rsid w:val="00E01FC4"/>
    <w:rsid w:val="00E023A8"/>
    <w:rsid w:val="00E061F3"/>
    <w:rsid w:val="00E15A3D"/>
    <w:rsid w:val="00E17273"/>
    <w:rsid w:val="00E20F0E"/>
    <w:rsid w:val="00E22FBD"/>
    <w:rsid w:val="00E27BA0"/>
    <w:rsid w:val="00E32BB3"/>
    <w:rsid w:val="00E36134"/>
    <w:rsid w:val="00E36D9D"/>
    <w:rsid w:val="00E425B1"/>
    <w:rsid w:val="00E50537"/>
    <w:rsid w:val="00E51810"/>
    <w:rsid w:val="00E5288A"/>
    <w:rsid w:val="00E53635"/>
    <w:rsid w:val="00E5371D"/>
    <w:rsid w:val="00E54A6B"/>
    <w:rsid w:val="00E54E06"/>
    <w:rsid w:val="00E5796E"/>
    <w:rsid w:val="00E66564"/>
    <w:rsid w:val="00E70B48"/>
    <w:rsid w:val="00E82718"/>
    <w:rsid w:val="00E84F1B"/>
    <w:rsid w:val="00E86752"/>
    <w:rsid w:val="00E91240"/>
    <w:rsid w:val="00E96625"/>
    <w:rsid w:val="00E97787"/>
    <w:rsid w:val="00EA04F2"/>
    <w:rsid w:val="00EA08F9"/>
    <w:rsid w:val="00EA1838"/>
    <w:rsid w:val="00EA3094"/>
    <w:rsid w:val="00EA37E5"/>
    <w:rsid w:val="00EB02DC"/>
    <w:rsid w:val="00EB0A68"/>
    <w:rsid w:val="00EB27DF"/>
    <w:rsid w:val="00EB623B"/>
    <w:rsid w:val="00EC44F1"/>
    <w:rsid w:val="00EC46C5"/>
    <w:rsid w:val="00EC4777"/>
    <w:rsid w:val="00EC6313"/>
    <w:rsid w:val="00ED1B21"/>
    <w:rsid w:val="00ED2A02"/>
    <w:rsid w:val="00ED37EC"/>
    <w:rsid w:val="00EE0A6D"/>
    <w:rsid w:val="00EE5676"/>
    <w:rsid w:val="00EE6CE4"/>
    <w:rsid w:val="00EE7A91"/>
    <w:rsid w:val="00EF4BBA"/>
    <w:rsid w:val="00F024F4"/>
    <w:rsid w:val="00F038B5"/>
    <w:rsid w:val="00F03AA6"/>
    <w:rsid w:val="00F11E61"/>
    <w:rsid w:val="00F15972"/>
    <w:rsid w:val="00F313AE"/>
    <w:rsid w:val="00F31703"/>
    <w:rsid w:val="00F32D24"/>
    <w:rsid w:val="00F35C83"/>
    <w:rsid w:val="00F42480"/>
    <w:rsid w:val="00F43B34"/>
    <w:rsid w:val="00F515E3"/>
    <w:rsid w:val="00F55494"/>
    <w:rsid w:val="00F624C9"/>
    <w:rsid w:val="00F634BC"/>
    <w:rsid w:val="00F6467E"/>
    <w:rsid w:val="00F65A76"/>
    <w:rsid w:val="00F66BD3"/>
    <w:rsid w:val="00F66CD0"/>
    <w:rsid w:val="00F72F98"/>
    <w:rsid w:val="00F739CB"/>
    <w:rsid w:val="00F741F5"/>
    <w:rsid w:val="00F75D62"/>
    <w:rsid w:val="00F851AB"/>
    <w:rsid w:val="00F85B96"/>
    <w:rsid w:val="00F85FBD"/>
    <w:rsid w:val="00F90434"/>
    <w:rsid w:val="00F92E3D"/>
    <w:rsid w:val="00F96DDC"/>
    <w:rsid w:val="00FA096A"/>
    <w:rsid w:val="00FA0D0D"/>
    <w:rsid w:val="00FA201E"/>
    <w:rsid w:val="00FA480C"/>
    <w:rsid w:val="00FB4535"/>
    <w:rsid w:val="00FB62BE"/>
    <w:rsid w:val="00FB7597"/>
    <w:rsid w:val="00FC0E8D"/>
    <w:rsid w:val="00FC32A0"/>
    <w:rsid w:val="00FC6627"/>
    <w:rsid w:val="00FD44C3"/>
    <w:rsid w:val="00FD660D"/>
    <w:rsid w:val="00FE08E3"/>
    <w:rsid w:val="00FE25F5"/>
    <w:rsid w:val="00FE402B"/>
    <w:rsid w:val="00FE5429"/>
    <w:rsid w:val="00FE5C03"/>
    <w:rsid w:val="00FF2085"/>
    <w:rsid w:val="00FF51C6"/>
    <w:rsid w:val="00FF51D5"/>
    <w:rsid w:val="00FF6532"/>
    <w:rsid w:val="00FF6FCB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EA9A664"/>
  <w15:chartTrackingRefBased/>
  <w15:docId w15:val="{AE9BF588-8756-4EE2-A138-9CBF20C31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34241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tabs>
        <w:tab w:val="left" w:pos="0"/>
      </w:tabs>
      <w:suppressAutoHyphens/>
      <w:ind w:left="300"/>
      <w:jc w:val="center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right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olo6">
    <w:name w:val="heading 6"/>
    <w:basedOn w:val="Normale"/>
    <w:next w:val="Normale"/>
    <w:link w:val="Titolo6Carattere"/>
    <w:uiPriority w:val="9"/>
    <w:qFormat/>
    <w:pPr>
      <w:keepNext/>
      <w:jc w:val="right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che3">
    <w:name w:val="sche_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uiPriority w:val="99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23">
    <w:name w:val="sche2_3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character" w:styleId="Rimandonotaapidipagina">
    <w:name w:val="footnote reference"/>
    <w:uiPriority w:val="99"/>
    <w:semiHidden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361CE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pPr>
      <w:jc w:val="both"/>
    </w:pPr>
    <w:rPr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sz w:val="24"/>
      <w:szCs w:val="24"/>
    </w:rPr>
  </w:style>
  <w:style w:type="paragraph" w:customStyle="1" w:styleId="sche4">
    <w:name w:val="sche_4"/>
    <w:pPr>
      <w:widowControl w:val="0"/>
      <w:jc w:val="both"/>
    </w:pPr>
    <w:rPr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pPr>
      <w:tabs>
        <w:tab w:val="left" w:pos="0"/>
        <w:tab w:val="left" w:pos="8496"/>
      </w:tabs>
      <w:suppressAutoHyphens/>
      <w:spacing w:line="360" w:lineRule="auto"/>
      <w:ind w:left="1068"/>
      <w:jc w:val="both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pPr>
      <w:tabs>
        <w:tab w:val="left" w:pos="0"/>
        <w:tab w:val="left" w:pos="8496"/>
      </w:tabs>
      <w:suppressAutoHyphens/>
      <w:ind w:left="1050"/>
      <w:jc w:val="both"/>
    </w:pPr>
    <w:rPr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tabs>
        <w:tab w:val="left" w:pos="0"/>
        <w:tab w:val="left" w:pos="8496"/>
      </w:tabs>
      <w:suppressAutoHyphens/>
      <w:ind w:left="1200"/>
      <w:jc w:val="both"/>
    </w:pPr>
    <w:rPr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locked/>
    <w:rsid w:val="006201BA"/>
    <w:rPr>
      <w:rFonts w:cs="Times New Roman"/>
      <w:sz w:val="24"/>
      <w:szCs w:val="24"/>
    </w:rPr>
  </w:style>
  <w:style w:type="paragraph" w:styleId="Testodelblocco">
    <w:name w:val="Block Text"/>
    <w:basedOn w:val="Normale"/>
    <w:uiPriority w:val="99"/>
    <w:pPr>
      <w:ind w:left="142" w:right="1133" w:hanging="142"/>
      <w:jc w:val="both"/>
    </w:pPr>
    <w:rPr>
      <w:sz w:val="28"/>
      <w:szCs w:val="20"/>
    </w:rPr>
  </w:style>
  <w:style w:type="paragraph" w:styleId="Corpodeltesto3">
    <w:name w:val="Body Text 3"/>
    <w:basedOn w:val="Normale"/>
    <w:link w:val="Corpodeltesto3Carattere"/>
    <w:uiPriority w:val="99"/>
    <w:pPr>
      <w:spacing w:after="120"/>
    </w:pPr>
    <w:rPr>
      <w:sz w:val="16"/>
      <w:szCs w:val="16"/>
      <w:lang w:val="x-none" w:eastAsia="x-none"/>
    </w:rPr>
  </w:style>
  <w:style w:type="character" w:customStyle="1" w:styleId="Corpodeltesto3Carattere">
    <w:name w:val="Corpo del testo 3 Carattere"/>
    <w:link w:val="Corpodeltesto3"/>
    <w:uiPriority w:val="99"/>
    <w:locked/>
    <w:rsid w:val="00D43BE6"/>
    <w:rPr>
      <w:rFonts w:cs="Times New Roman"/>
      <w:sz w:val="16"/>
      <w:szCs w:val="16"/>
    </w:rPr>
  </w:style>
  <w:style w:type="paragraph" w:styleId="Titolo">
    <w:name w:val="Title"/>
    <w:basedOn w:val="Normale"/>
    <w:link w:val="TitoloCarattere"/>
    <w:uiPriority w:val="10"/>
    <w:qFormat/>
    <w:pPr>
      <w:tabs>
        <w:tab w:val="left" w:pos="360"/>
      </w:tabs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oloCarattere">
    <w:name w:val="Titolo Carattere"/>
    <w:link w:val="Titolo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835FF"/>
    <w:pPr>
      <w:ind w:left="708"/>
    </w:pPr>
  </w:style>
  <w:style w:type="paragraph" w:customStyle="1" w:styleId="provvr1">
    <w:name w:val="provv_r1"/>
    <w:basedOn w:val="Normale"/>
    <w:uiPriority w:val="99"/>
    <w:rsid w:val="00D918EB"/>
    <w:pPr>
      <w:spacing w:before="100" w:beforeAutospacing="1" w:after="100" w:afterAutospacing="1"/>
    </w:pPr>
  </w:style>
  <w:style w:type="character" w:styleId="Collegamentoipertestuale">
    <w:name w:val="Hyperlink"/>
    <w:uiPriority w:val="99"/>
    <w:unhideWhenUsed/>
    <w:rsid w:val="00D918EB"/>
    <w:rPr>
      <w:rFonts w:cs="Times New Roman"/>
      <w:color w:val="0000FF"/>
      <w:u w:val="single"/>
    </w:rPr>
  </w:style>
  <w:style w:type="paragraph" w:customStyle="1" w:styleId="provvr0">
    <w:name w:val="provv_r0"/>
    <w:basedOn w:val="Normale"/>
    <w:rsid w:val="00D918EB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unhideWhenUsed/>
    <w:rsid w:val="00D918EB"/>
    <w:pPr>
      <w:spacing w:before="100" w:beforeAutospacing="1" w:after="100" w:afterAutospacing="1"/>
    </w:pPr>
  </w:style>
  <w:style w:type="paragraph" w:styleId="Testonotadichiusura">
    <w:name w:val="endnote text"/>
    <w:basedOn w:val="Normale"/>
    <w:link w:val="TestonotadichiusuraCarattere"/>
    <w:uiPriority w:val="99"/>
    <w:semiHidden/>
    <w:rsid w:val="0023101D"/>
    <w:pPr>
      <w:spacing w:after="240"/>
      <w:jc w:val="both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</w:style>
  <w:style w:type="paragraph" w:customStyle="1" w:styleId="XYBody1">
    <w:name w:val="XYBody1"/>
    <w:basedOn w:val="Normale"/>
    <w:rsid w:val="0023101D"/>
    <w:rPr>
      <w:sz w:val="22"/>
      <w:szCs w:val="20"/>
      <w:lang w:eastAsia="en-US"/>
    </w:rPr>
  </w:style>
  <w:style w:type="paragraph" w:customStyle="1" w:styleId="Testo10modulistica">
    <w:name w:val="Testo 10 modulistica"/>
    <w:basedOn w:val="Normale"/>
    <w:uiPriority w:val="99"/>
    <w:rsid w:val="00BD76B8"/>
    <w:pPr>
      <w:autoSpaceDE w:val="0"/>
      <w:autoSpaceDN w:val="0"/>
      <w:adjustRightInd w:val="0"/>
      <w:spacing w:line="288" w:lineRule="auto"/>
      <w:ind w:firstLine="360"/>
      <w:jc w:val="both"/>
      <w:textAlignment w:val="center"/>
    </w:pPr>
    <w:rPr>
      <w:rFonts w:ascii="NewAster" w:hAnsi="NewAster" w:cs="NewAster"/>
      <w:color w:val="000000"/>
      <w:sz w:val="20"/>
      <w:szCs w:val="20"/>
    </w:rPr>
  </w:style>
  <w:style w:type="paragraph" w:customStyle="1" w:styleId="Notepidipagina">
    <w:name w:val="Note piè di pagina"/>
    <w:basedOn w:val="Normale"/>
    <w:uiPriority w:val="99"/>
    <w:rsid w:val="00ED1B21"/>
    <w:pPr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NewAster" w:hAnsi="NewAster" w:cs="NewAster"/>
      <w:color w:val="000000"/>
      <w:sz w:val="18"/>
      <w:szCs w:val="18"/>
    </w:rPr>
  </w:style>
  <w:style w:type="table" w:styleId="Grigliatabella">
    <w:name w:val="Table Grid"/>
    <w:basedOn w:val="Tabellanormale"/>
    <w:rsid w:val="00947A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FB75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FB7597"/>
    <w:rPr>
      <w:rFonts w:ascii="Segoe UI" w:hAnsi="Segoe UI" w:cs="Segoe UI"/>
      <w:sz w:val="18"/>
      <w:szCs w:val="18"/>
    </w:rPr>
  </w:style>
  <w:style w:type="character" w:styleId="Rimandocommento">
    <w:name w:val="annotation reference"/>
    <w:rsid w:val="008D377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8D377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D3777"/>
  </w:style>
  <w:style w:type="paragraph" w:styleId="Soggettocommento">
    <w:name w:val="annotation subject"/>
    <w:basedOn w:val="Testocommento"/>
    <w:next w:val="Testocommento"/>
    <w:link w:val="SoggettocommentoCarattere"/>
    <w:rsid w:val="008D3777"/>
    <w:rPr>
      <w:b/>
      <w:bCs/>
    </w:rPr>
  </w:style>
  <w:style w:type="character" w:customStyle="1" w:styleId="SoggettocommentoCarattere">
    <w:name w:val="Soggetto commento Carattere"/>
    <w:link w:val="Soggettocommento"/>
    <w:rsid w:val="008D3777"/>
    <w:rPr>
      <w:b/>
      <w:bCs/>
    </w:rPr>
  </w:style>
  <w:style w:type="paragraph" w:styleId="Revisione">
    <w:name w:val="Revision"/>
    <w:hidden/>
    <w:uiPriority w:val="99"/>
    <w:semiHidden/>
    <w:rsid w:val="00BD22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9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D0C90-17DB-4FA4-9082-6305D46D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1144</Words>
  <Characters>7814</Characters>
  <Application>Microsoft Office Word</Application>
  <DocSecurity>0</DocSecurity>
  <Lines>65</Lines>
  <Paragraphs>17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Euregio Plus SGR</Company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Lorusso</dc:creator>
  <cp:lastModifiedBy>Michele Lorusso</cp:lastModifiedBy>
  <cp:revision>4</cp:revision>
  <cp:lastPrinted>1899-12-31T23:00:00Z</cp:lastPrinted>
  <dcterms:created xsi:type="dcterms:W3CDTF">2024-06-04T08:04:00Z</dcterms:created>
  <dcterms:modified xsi:type="dcterms:W3CDTF">2024-06-10T16:01:00Z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e45a6e86-9513-473c-8c44-6dd1aba251f6</vt:lpwstr>
  </property>
</Properties>
</file>